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F3365" w14:textId="3438002D" w:rsidR="00857962" w:rsidRPr="00371BEF" w:rsidRDefault="00FA17DF" w:rsidP="00870A1B">
      <w:pPr>
        <w:pStyle w:val="Title"/>
      </w:pPr>
      <w:bookmarkStart w:id="0" w:name="_Toc417459316"/>
      <w:bookmarkStart w:id="1" w:name="_Toc417460390"/>
      <w:bookmarkStart w:id="2" w:name="_GoBack"/>
      <w:bookmarkEnd w:id="2"/>
      <w:r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636B866D" wp14:editId="6BCF7297">
                <wp:simplePos x="0" y="0"/>
                <wp:positionH relativeFrom="column">
                  <wp:posOffset>3895725</wp:posOffset>
                </wp:positionH>
                <wp:positionV relativeFrom="paragraph">
                  <wp:posOffset>-85090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B2B86" w14:textId="6E65DCEE" w:rsidR="00FA17DF" w:rsidRPr="00FA17DF" w:rsidRDefault="00FA17DF">
                            <w:pPr>
                              <w:rPr>
                                <w:color w:val="FF0000"/>
                              </w:rPr>
                            </w:pPr>
                            <w:r w:rsidRPr="00FA17DF">
                              <w:rPr>
                                <w:color w:val="FF0000"/>
                              </w:rPr>
                              <w:t>This needs to be revised to comply with the new IALA branding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6B86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6.75pt;margin-top:-6.7pt;width:185.9pt;height:110.6pt;z-index:25166284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">
                <v:textbox style="mso-fit-shape-to-text:t">
                  <w:txbxContent>
                    <w:p w14:paraId="0C3B2B86" w14:textId="6E65DCEE" w:rsidR="00FA17DF" w:rsidRPr="00FA17DF" w:rsidRDefault="00FA17DF">
                      <w:pPr>
                        <w:rPr>
                          <w:color w:val="FF0000"/>
                        </w:rPr>
                      </w:pPr>
                      <w:r w:rsidRPr="00FA17DF">
                        <w:rPr>
                          <w:color w:val="FF0000"/>
                        </w:rPr>
                        <w:t>This needs to be revised to comply with the new IALA branding template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6AE7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A43628" wp14:editId="5BBE9F34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8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26D909" w14:textId="77777777" w:rsidR="00A17AD0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43628" id="Text Box 114" o:spid="_x0000_s1027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mUwgIAANQ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" filled="f" fillcolor="#0c9" stroked="f">
                <v:textbox style="layout-flow:vertical;mso-layout-flow-alt:bottom-to-top">
                  <w:txbxContent>
                    <w:p w14:paraId="1826D909" w14:textId="77777777" w:rsidR="00A17AD0" w:rsidRDefault="00A17AD0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 w:rsidR="002D6AE7"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3AEE85B4" wp14:editId="6B8C0EDF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3CAF7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Sy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hTJLI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 w:rsidR="002D6AE7"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 wp14:anchorId="772381F6" wp14:editId="283DAB70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456B9" id="Line 117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9b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G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DR159b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 w:rsidR="002D6AE7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E69EE8" wp14:editId="0A6B2578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16E7A7" w14:textId="77777777" w:rsidR="00A17AD0" w:rsidRDefault="00A17AD0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69EE8" id="Text Box 115" o:spid="_x0000_s1028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" filled="f" fillcolor="#0c9" stroked="f">
                <v:textbox style="layout-flow:vertical;mso-layout-flow-alt:bottom-to-top">
                  <w:txbxContent>
                    <w:p w14:paraId="1416E7A7" w14:textId="77777777" w:rsidR="00A17AD0" w:rsidRDefault="00A17AD0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 w:rsidR="002D6AE7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891162" wp14:editId="646CBD8F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64E88E" w14:textId="77777777" w:rsidR="00A17AD0" w:rsidRPr="00460028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14:paraId="4F3A5139" w14:textId="77777777" w:rsidR="00A17AD0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14:paraId="0B4AD60C" w14:textId="77777777" w:rsidR="00A17AD0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Telephone: +33 1 34 51 70 01  Fax:  +33 1 34 51 82 05</w:t>
                            </w:r>
                          </w:p>
                          <w:p w14:paraId="510231C5" w14:textId="77777777" w:rsidR="00A17AD0" w:rsidRDefault="00A17AD0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e-mail:  </w:t>
                            </w:r>
                            <w:hyperlink r:id="rId8" w:history="1">
                              <w:r w:rsidRPr="00713387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Pr="00126198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91162" id="Text Box 118" o:spid="_x0000_s1029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BSIgPpvgIAAMI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14:paraId="1964E88E" w14:textId="77777777" w:rsidR="00A17AD0" w:rsidRPr="00460028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14:paraId="4F3A5139" w14:textId="77777777" w:rsidR="00A17AD0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14:paraId="0B4AD60C" w14:textId="77777777" w:rsidR="00A17AD0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>Telephone: +33 1 34 51 70 01  Fax:  +33 1 34 51 82 05</w:t>
                      </w:r>
                    </w:p>
                    <w:p w14:paraId="510231C5" w14:textId="77777777" w:rsidR="00A17AD0" w:rsidRDefault="00A17AD0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e-mail:  </w:t>
                      </w:r>
                      <w:hyperlink r:id="rId10" w:history="1">
                        <w:r w:rsidRPr="00713387">
                          <w:rPr>
                            <w:rStyle w:val="Hyperlink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Pr="00126198">
                          <w:rPr>
                            <w:rStyle w:val="Hyperlink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D6AE7"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 wp14:anchorId="3AB0F270" wp14:editId="31518436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3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AE7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F49D713" wp14:editId="6ECCA401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9F7F81" w14:textId="77777777"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Guideline No. </w:t>
                            </w: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####</w:t>
                            </w:r>
                          </w:p>
                          <w:p w14:paraId="17EB3023" w14:textId="77777777"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34A27200" w14:textId="77777777"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</w:t>
                            </w: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n</w:t>
                            </w:r>
                          </w:p>
                          <w:p w14:paraId="56FC482F" w14:textId="77777777"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6A1947" w14:textId="77777777"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T</w:t>
                            </w:r>
                            <w:r w:rsidRPr="00FF2A72">
                              <w:rPr>
                                <w:b/>
                                <w:sz w:val="36"/>
                              </w:rPr>
                              <w:t>e</w:t>
                            </w:r>
                            <w:r>
                              <w:rPr>
                                <w:b/>
                                <w:sz w:val="36"/>
                              </w:rPr>
                              <w:t>chniques used for on-board PNT Data P</w:t>
                            </w:r>
                            <w:r w:rsidRPr="00FF2A72">
                              <w:rPr>
                                <w:b/>
                                <w:sz w:val="36"/>
                              </w:rPr>
                              <w:t>rocessing</w:t>
                            </w:r>
                          </w:p>
                          <w:p w14:paraId="2C588958" w14:textId="77777777"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5B99B28F" w14:textId="77777777"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14:paraId="3263FDA1" w14:textId="77777777"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4105CF9F" w14:textId="77777777" w:rsidR="00A17AD0" w:rsidRPr="00380C7B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14:paraId="16FAE134" w14:textId="77777777" w:rsidR="00A17AD0" w:rsidRDefault="00A17AD0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highlight w:val="yellow"/>
                              </w:rPr>
                              <w:t>[Previous Edition; Date issued]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9D713" id="Text Box 111" o:spid="_x0000_s1030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F/xO5e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14:paraId="0E9F7F81" w14:textId="77777777"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Guideline No. </w:t>
                      </w: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####</w:t>
                      </w:r>
                    </w:p>
                    <w:p w14:paraId="17EB3023" w14:textId="77777777"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34A27200" w14:textId="77777777"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</w:t>
                      </w: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n</w:t>
                      </w:r>
                    </w:p>
                    <w:p w14:paraId="56FC482F" w14:textId="77777777"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6A1947" w14:textId="77777777"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sz w:val="36"/>
                        </w:rPr>
                        <w:t>T</w:t>
                      </w:r>
                      <w:r w:rsidRPr="00FF2A72">
                        <w:rPr>
                          <w:b/>
                          <w:sz w:val="36"/>
                        </w:rPr>
                        <w:t>e</w:t>
                      </w:r>
                      <w:r>
                        <w:rPr>
                          <w:b/>
                          <w:sz w:val="36"/>
                        </w:rPr>
                        <w:t>chniques used for on-board PNT Data P</w:t>
                      </w:r>
                      <w:r w:rsidRPr="00FF2A72">
                        <w:rPr>
                          <w:b/>
                          <w:sz w:val="36"/>
                        </w:rPr>
                        <w:t>rocessing</w:t>
                      </w:r>
                    </w:p>
                    <w:p w14:paraId="2C588958" w14:textId="77777777"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5B99B28F" w14:textId="77777777"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14:paraId="3263FDA1" w14:textId="77777777"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4105CF9F" w14:textId="77777777" w:rsidR="00A17AD0" w:rsidRPr="00380C7B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14:paraId="16FAE134" w14:textId="77777777" w:rsidR="00A17AD0" w:rsidRDefault="00A17AD0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highlight w:val="yellow"/>
                        </w:rPr>
                        <w:t>[Previous Edition; Date issued]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  <w:bookmarkEnd w:id="1"/>
    </w:p>
    <w:p w14:paraId="0BB37692" w14:textId="77777777"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 w14:paraId="621CDDE4" w14:textId="77777777">
        <w:tc>
          <w:tcPr>
            <w:tcW w:w="1908" w:type="dxa"/>
          </w:tcPr>
          <w:p w14:paraId="7ED88073" w14:textId="77777777"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52C4AB92" w14:textId="77777777"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5DF6DA2D" w14:textId="77777777"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Requirement for Revision</w:t>
            </w:r>
          </w:p>
        </w:tc>
      </w:tr>
      <w:tr w:rsidR="00857962" w:rsidRPr="00371BEF" w14:paraId="7C6BF1EE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0879631A" w14:textId="77777777" w:rsidR="00857962" w:rsidRPr="00FF2A72" w:rsidRDefault="00FF2A72" w:rsidP="00A163D8">
            <w:pPr>
              <w:spacing w:before="60" w:after="60"/>
            </w:pPr>
            <w:r w:rsidRPr="00FF2A72">
              <w:t>22.04.2015</w:t>
            </w:r>
          </w:p>
        </w:tc>
        <w:tc>
          <w:tcPr>
            <w:tcW w:w="3360" w:type="dxa"/>
            <w:vAlign w:val="center"/>
          </w:tcPr>
          <w:p w14:paraId="33DB85CF" w14:textId="77777777" w:rsidR="00857962" w:rsidRPr="00FF2A72" w:rsidRDefault="00FF2A72" w:rsidP="00A163D8">
            <w:pPr>
              <w:spacing w:before="60" w:after="60"/>
            </w:pPr>
            <w:r w:rsidRPr="00FF2A72">
              <w:t>9</w:t>
            </w:r>
          </w:p>
        </w:tc>
        <w:tc>
          <w:tcPr>
            <w:tcW w:w="4161" w:type="dxa"/>
            <w:vAlign w:val="center"/>
          </w:tcPr>
          <w:p w14:paraId="07A913DE" w14:textId="77777777" w:rsidR="00857962" w:rsidRPr="00FF2A72" w:rsidRDefault="00FF2A72" w:rsidP="00A163D8">
            <w:pPr>
              <w:spacing w:before="60" w:after="60"/>
            </w:pPr>
            <w:r w:rsidRPr="00FF2A72">
              <w:t>Draft of document structure</w:t>
            </w:r>
          </w:p>
        </w:tc>
      </w:tr>
      <w:tr w:rsidR="00857962" w:rsidRPr="00371BEF" w14:paraId="7D24EB54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542D1FD6" w14:textId="77777777" w:rsidR="00857962" w:rsidRPr="00FF2A72" w:rsidRDefault="00FF2A72" w:rsidP="00A163D8">
            <w:pPr>
              <w:spacing w:before="60" w:after="60"/>
            </w:pPr>
            <w:r w:rsidRPr="00FF2A72">
              <w:t>30.09.2015</w:t>
            </w:r>
          </w:p>
        </w:tc>
        <w:tc>
          <w:tcPr>
            <w:tcW w:w="3360" w:type="dxa"/>
            <w:vAlign w:val="center"/>
          </w:tcPr>
          <w:p w14:paraId="622B2FA1" w14:textId="77777777" w:rsidR="00857962" w:rsidRPr="00FF2A72" w:rsidRDefault="00FC0E03" w:rsidP="00A163D8">
            <w:pPr>
              <w:spacing w:before="60" w:after="60"/>
            </w:pPr>
            <w:r>
              <w:t>12</w:t>
            </w:r>
          </w:p>
        </w:tc>
        <w:tc>
          <w:tcPr>
            <w:tcW w:w="4161" w:type="dxa"/>
            <w:vAlign w:val="center"/>
          </w:tcPr>
          <w:p w14:paraId="2DCF19FE" w14:textId="77777777" w:rsidR="00857962" w:rsidRPr="00FF2A72" w:rsidRDefault="00FC0E03" w:rsidP="00A163D8">
            <w:pPr>
              <w:spacing w:before="60" w:after="60"/>
            </w:pPr>
            <w:r>
              <w:t>Draft of chapter 1.1 and 1.2 to explain purpose, scope and aimed content of guideline.</w:t>
            </w:r>
          </w:p>
        </w:tc>
      </w:tr>
      <w:tr w:rsidR="00857962" w:rsidRPr="00371BEF" w14:paraId="5EFBFABD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0C64EF5A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173F10A9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696EE960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64013358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03CF0FF6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39A4080A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64D53FE5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1BB8F0FE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1D1B9A2D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46F676B5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7834C6BB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7756AEF9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2101F9E5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63DC93D1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201F99A9" w14:textId="77777777" w:rsidR="00857962" w:rsidRPr="00371BEF" w:rsidRDefault="00857962" w:rsidP="00A163D8">
            <w:pPr>
              <w:spacing w:before="60" w:after="60"/>
            </w:pPr>
          </w:p>
        </w:tc>
      </w:tr>
    </w:tbl>
    <w:p w14:paraId="53838AB4" w14:textId="77777777" w:rsidR="007457E7" w:rsidRDefault="007457E7" w:rsidP="00E253B1">
      <w:pPr>
        <w:pStyle w:val="Title"/>
        <w:sectPr w:rsidR="007457E7" w:rsidSect="00502F4F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4" w:code="9"/>
          <w:pgMar w:top="1797" w:right="1440" w:bottom="1440" w:left="1440" w:header="851" w:footer="851" w:gutter="0"/>
          <w:cols w:space="720"/>
          <w:titlePg/>
          <w:docGrid w:linePitch="272"/>
        </w:sectPr>
      </w:pPr>
    </w:p>
    <w:p w14:paraId="786D0C28" w14:textId="77777777" w:rsidR="00DC1CA6" w:rsidRDefault="00DC1CA6" w:rsidP="00380C7B"/>
    <w:p w14:paraId="0A784289" w14:textId="77777777" w:rsidR="00986D5A" w:rsidRDefault="00986D5A" w:rsidP="00986D5A">
      <w:pPr>
        <w:pStyle w:val="Title"/>
        <w:rPr>
          <w:lang w:val="de-DE"/>
        </w:rPr>
      </w:pPr>
      <w:bookmarkStart w:id="3" w:name="_Toc417459317"/>
      <w:bookmarkStart w:id="4" w:name="_Toc417460391"/>
      <w:r w:rsidRPr="00502F4F">
        <w:rPr>
          <w:lang w:val="de-DE"/>
        </w:rPr>
        <w:t>Index of Tables</w:t>
      </w:r>
      <w:bookmarkEnd w:id="3"/>
      <w:bookmarkEnd w:id="4"/>
    </w:p>
    <w:p w14:paraId="429D39BE" w14:textId="77777777" w:rsidR="00DF41A7" w:rsidRPr="00142C9C" w:rsidRDefault="007C7D4A" w:rsidP="00142C9C">
      <w:pPr>
        <w:autoSpaceDE w:val="0"/>
        <w:autoSpaceDN w:val="0"/>
        <w:adjustRightInd w:val="0"/>
        <w:jc w:val="center"/>
        <w:rPr>
          <w:b/>
          <w:bCs/>
          <w:noProof/>
          <w:lang w:val="de-DE"/>
        </w:rPr>
      </w:pPr>
      <w:r w:rsidRPr="00142C9C">
        <w:rPr>
          <w:b/>
          <w:bCs/>
          <w:noProof/>
          <w:lang w:val="de-DE"/>
        </w:rPr>
        <w:fldChar w:fldCharType="begin"/>
      </w:r>
      <w:r w:rsidRPr="00142C9C">
        <w:rPr>
          <w:b/>
          <w:bCs/>
          <w:noProof/>
          <w:lang w:val="de-DE"/>
        </w:rPr>
        <w:instrText xml:space="preserve"> TOC \h \z \c "Table" </w:instrText>
      </w:r>
      <w:r w:rsidRPr="00142C9C">
        <w:rPr>
          <w:b/>
          <w:bCs/>
          <w:noProof/>
          <w:lang w:val="de-DE"/>
        </w:rPr>
        <w:fldChar w:fldCharType="separate"/>
      </w:r>
      <w:r w:rsidR="008B64BB" w:rsidRPr="00142C9C">
        <w:rPr>
          <w:b/>
          <w:bCs/>
          <w:noProof/>
          <w:lang w:val="de-DE"/>
        </w:rPr>
        <w:t>Es konnten keine Einträge für ein Abbildungsverzeichnis gefunden werden.</w:t>
      </w:r>
      <w:r w:rsidRPr="00142C9C">
        <w:rPr>
          <w:b/>
          <w:bCs/>
          <w:noProof/>
          <w:lang w:val="de-DE"/>
        </w:rPr>
        <w:fldChar w:fldCharType="end"/>
      </w:r>
    </w:p>
    <w:p w14:paraId="24BCFBCD" w14:textId="77777777" w:rsidR="008B64BB" w:rsidRPr="008B64BB" w:rsidRDefault="008B64BB" w:rsidP="00986D5A">
      <w:pPr>
        <w:pStyle w:val="Title"/>
        <w:rPr>
          <w:rFonts w:ascii="Times New Roman" w:hAnsi="Times New Roman" w:cs="Times New Roman"/>
          <w:b w:val="0"/>
          <w:bCs w:val="0"/>
          <w:kern w:val="0"/>
          <w:sz w:val="28"/>
          <w:szCs w:val="20"/>
          <w:lang w:val="de-DE" w:eastAsia="fi-FI"/>
        </w:rPr>
      </w:pPr>
    </w:p>
    <w:p w14:paraId="0114AFC8" w14:textId="77777777" w:rsidR="00986D5A" w:rsidRPr="00502F4F" w:rsidRDefault="00986D5A" w:rsidP="00986D5A">
      <w:pPr>
        <w:pStyle w:val="Title"/>
        <w:rPr>
          <w:lang w:val="de-DE"/>
        </w:rPr>
      </w:pPr>
      <w:bookmarkStart w:id="5" w:name="_Toc417459318"/>
      <w:bookmarkStart w:id="6" w:name="_Toc417460392"/>
      <w:r w:rsidRPr="00502F4F">
        <w:rPr>
          <w:lang w:val="de-DE"/>
        </w:rPr>
        <w:t>Index of Figures</w:t>
      </w:r>
      <w:bookmarkEnd w:id="5"/>
      <w:bookmarkEnd w:id="6"/>
    </w:p>
    <w:p w14:paraId="11A84A00" w14:textId="77777777" w:rsidR="00AF7C0A" w:rsidRPr="008B64BB" w:rsidRDefault="002C0672" w:rsidP="00AF7C0A">
      <w:pPr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  <w:highlight w:val="yellow"/>
          <w:lang w:val="de-DE"/>
        </w:rPr>
      </w:pPr>
      <w:r w:rsidRPr="002C0672">
        <w:rPr>
          <w:lang w:val="de-DE"/>
        </w:rPr>
        <w:fldChar w:fldCharType="begin"/>
      </w:r>
      <w:r w:rsidRPr="002C0672">
        <w:rPr>
          <w:lang w:val="de-DE"/>
        </w:rPr>
        <w:instrText xml:space="preserve"> TOC \h \z \c "Figure" </w:instrText>
      </w:r>
      <w:r w:rsidRPr="002C0672">
        <w:rPr>
          <w:lang w:val="de-DE"/>
        </w:rPr>
        <w:fldChar w:fldCharType="separate"/>
      </w:r>
      <w:r w:rsidR="008B64BB">
        <w:rPr>
          <w:b/>
          <w:bCs/>
          <w:noProof/>
          <w:lang w:val="de-DE"/>
        </w:rPr>
        <w:t>Es konnten keine Einträge für ein Abbildungsverzeichnis gefunden werden.</w:t>
      </w:r>
      <w:r w:rsidRPr="002C0672">
        <w:rPr>
          <w:lang w:val="de-DE"/>
        </w:rPr>
        <w:fldChar w:fldCharType="end"/>
      </w:r>
      <w:r w:rsidR="00460028" w:rsidRPr="008B64BB">
        <w:rPr>
          <w:lang w:val="de-DE"/>
        </w:rPr>
        <w:br w:type="page"/>
      </w:r>
    </w:p>
    <w:p w14:paraId="002B9A47" w14:textId="77777777" w:rsidR="00AF7C0A" w:rsidRPr="008B64BB" w:rsidRDefault="00AF7C0A" w:rsidP="00AF7C0A">
      <w:pPr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  <w:highlight w:val="yellow"/>
          <w:lang w:val="de-DE"/>
        </w:rPr>
      </w:pPr>
    </w:p>
    <w:p w14:paraId="23CA3E38" w14:textId="77777777" w:rsidR="008B64BB" w:rsidRDefault="00AF7C0A" w:rsidP="00AF7C0A">
      <w:pPr>
        <w:jc w:val="center"/>
        <w:rPr>
          <w:b/>
          <w:sz w:val="36"/>
        </w:rPr>
      </w:pPr>
      <w:r>
        <w:rPr>
          <w:b/>
          <w:sz w:val="36"/>
        </w:rPr>
        <w:t>T</w:t>
      </w:r>
      <w:r w:rsidRPr="00FF2A72">
        <w:rPr>
          <w:b/>
          <w:sz w:val="36"/>
        </w:rPr>
        <w:t>e</w:t>
      </w:r>
      <w:r>
        <w:rPr>
          <w:b/>
          <w:sz w:val="36"/>
        </w:rPr>
        <w:t xml:space="preserve">chniques used </w:t>
      </w:r>
    </w:p>
    <w:p w14:paraId="20C1B0D1" w14:textId="77777777" w:rsidR="008B64BB" w:rsidRDefault="00AF7C0A" w:rsidP="00AF7C0A">
      <w:pPr>
        <w:jc w:val="center"/>
        <w:rPr>
          <w:b/>
          <w:sz w:val="36"/>
        </w:rPr>
      </w:pPr>
      <w:r>
        <w:rPr>
          <w:b/>
          <w:sz w:val="36"/>
        </w:rPr>
        <w:t xml:space="preserve">for </w:t>
      </w:r>
    </w:p>
    <w:p w14:paraId="41A91090" w14:textId="77777777" w:rsidR="009E1230" w:rsidRDefault="00AF7C0A" w:rsidP="00AF7C0A">
      <w:pPr>
        <w:jc w:val="center"/>
        <w:rPr>
          <w:b/>
          <w:sz w:val="36"/>
        </w:rPr>
      </w:pPr>
      <w:r>
        <w:rPr>
          <w:b/>
          <w:sz w:val="36"/>
        </w:rPr>
        <w:t>on-board PNT Data P</w:t>
      </w:r>
      <w:r w:rsidRPr="00FF2A72">
        <w:rPr>
          <w:b/>
          <w:sz w:val="36"/>
        </w:rPr>
        <w:t>rocessing</w:t>
      </w:r>
    </w:p>
    <w:p w14:paraId="0DED4336" w14:textId="77777777" w:rsidR="008B64BB" w:rsidRDefault="008B64BB" w:rsidP="00AF7C0A">
      <w:pPr>
        <w:jc w:val="center"/>
        <w:rPr>
          <w:b/>
          <w:sz w:val="36"/>
        </w:rPr>
      </w:pPr>
    </w:p>
    <w:p w14:paraId="62383725" w14:textId="77777777" w:rsidR="00AF7C0A" w:rsidRPr="00371BEF" w:rsidRDefault="00AF7C0A" w:rsidP="00AF7C0A">
      <w:pPr>
        <w:jc w:val="center"/>
      </w:pPr>
    </w:p>
    <w:p w14:paraId="21A8800D" w14:textId="77777777" w:rsidR="003849F8" w:rsidRDefault="00467FB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US" w:eastAsia="en-US"/>
        </w:rPr>
      </w:pPr>
      <w:r>
        <w:rPr>
          <w:bCs w:val="0"/>
          <w:caps w:val="0"/>
          <w:smallCaps/>
          <w:szCs w:val="24"/>
        </w:rPr>
        <w:fldChar w:fldCharType="begin"/>
      </w:r>
      <w:r>
        <w:rPr>
          <w:bCs w:val="0"/>
          <w:caps w:val="0"/>
          <w:smallCaps/>
          <w:szCs w:val="24"/>
        </w:rPr>
        <w:instrText xml:space="preserve"> TOC \o "2-3" \h \z \t "Überschrift 1;1;Annex;1;Bullet 1;1" </w:instrText>
      </w:r>
      <w:r>
        <w:rPr>
          <w:bCs w:val="0"/>
          <w:caps w:val="0"/>
          <w:smallCaps/>
          <w:szCs w:val="24"/>
        </w:rPr>
        <w:fldChar w:fldCharType="separate"/>
      </w:r>
      <w:hyperlink w:anchor="_Toc430241237" w:history="1">
        <w:r w:rsidR="003849F8" w:rsidRPr="00CC39D3">
          <w:rPr>
            <w:rStyle w:val="Hyperlink"/>
            <w:rFonts w:cs="Times New Roman"/>
            <w:noProof/>
            <w:lang w:eastAsia="fi-FI"/>
          </w:rPr>
          <w:t>1</w:t>
        </w:r>
        <w:r w:rsidR="003849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US" w:eastAsia="en-US"/>
          </w:rPr>
          <w:tab/>
        </w:r>
        <w:r w:rsidR="003849F8" w:rsidRPr="00CC39D3">
          <w:rPr>
            <w:rStyle w:val="Hyperlink"/>
            <w:rFonts w:cs="Times New Roman"/>
            <w:noProof/>
            <w:lang w:eastAsia="fi-FI"/>
          </w:rPr>
          <w:t>Introduction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_Toc430241237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6</w:t>
        </w:r>
        <w:r w:rsidR="003849F8">
          <w:rPr>
            <w:noProof/>
            <w:webHidden/>
          </w:rPr>
          <w:fldChar w:fldCharType="end"/>
        </w:r>
      </w:hyperlink>
    </w:p>
    <w:p w14:paraId="584544FE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38" w:history="1">
        <w:r w:rsidR="003849F8" w:rsidRPr="00CC39D3">
          <w:rPr>
            <w:rStyle w:val="Hyperlink"/>
            <w:rFonts w:cs="Times New Roman"/>
            <w:iCs/>
            <w:noProof/>
            <w:lang w:eastAsia="fi-FI"/>
          </w:rPr>
          <w:t>1.1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rFonts w:cs="Times New Roman"/>
            <w:iCs/>
            <w:noProof/>
            <w:lang w:eastAsia="fi-FI"/>
          </w:rPr>
          <w:t>Purpose and scope of document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_Toc430241238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6</w:t>
        </w:r>
        <w:r w:rsidR="003849F8">
          <w:rPr>
            <w:noProof/>
            <w:webHidden/>
          </w:rPr>
          <w:fldChar w:fldCharType="end"/>
        </w:r>
      </w:hyperlink>
    </w:p>
    <w:p w14:paraId="7474AF0B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39" w:history="1">
        <w:r w:rsidR="003849F8" w:rsidRPr="00CC39D3">
          <w:rPr>
            <w:rStyle w:val="Hyperlink"/>
            <w:rFonts w:cs="Times New Roman"/>
            <w:iCs/>
            <w:noProof/>
            <w:lang w:eastAsia="fi-FI"/>
          </w:rPr>
          <w:t>1.2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rFonts w:cs="Times New Roman"/>
            <w:iCs/>
            <w:noProof/>
            <w:lang w:eastAsia="fi-FI"/>
          </w:rPr>
          <w:t>Structure of document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_Toc430241239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14:paraId="3B6C32FB" w14:textId="77777777" w:rsidR="003849F8" w:rsidRDefault="007276C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US" w:eastAsia="en-US"/>
        </w:rPr>
      </w:pPr>
      <w:hyperlink w:anchor="_Toc430241240" w:history="1">
        <w:r w:rsidR="003849F8" w:rsidRPr="00CC39D3">
          <w:rPr>
            <w:rStyle w:val="Hyperlink"/>
            <w:rFonts w:cs="Times New Roman"/>
            <w:noProof/>
          </w:rPr>
          <w:t>2</w:t>
        </w:r>
        <w:r w:rsidR="003849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Overview of PNT-relevant Services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_Toc430241240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14:paraId="40EC95EF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1" w:history="1">
        <w:r w:rsidR="003849F8" w:rsidRPr="00CC39D3">
          <w:rPr>
            <w:rStyle w:val="Hyperlink"/>
            <w:rFonts w:cs="Times New Roman"/>
            <w:noProof/>
          </w:rPr>
          <w:t>2.1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GNSS Augmentation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_Toc430241241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14:paraId="4F40C7FE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2" w:history="1">
        <w:r w:rsidR="003849F8" w:rsidRPr="00CC39D3">
          <w:rPr>
            <w:rStyle w:val="Hyperlink"/>
            <w:rFonts w:cs="Times New Roman"/>
            <w:noProof/>
          </w:rPr>
          <w:t>2.1.1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Ground-based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_Toc430241242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14:paraId="034530C5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3" w:history="1">
        <w:r w:rsidR="003849F8" w:rsidRPr="00CC39D3">
          <w:rPr>
            <w:rStyle w:val="Hyperlink"/>
            <w:rFonts w:cs="Times New Roman"/>
            <w:noProof/>
          </w:rPr>
          <w:t>2.1.2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Satellite-based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_Toc430241243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14:paraId="106CB2B6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4" w:history="1">
        <w:r w:rsidR="003849F8" w:rsidRPr="00CC39D3">
          <w:rPr>
            <w:rStyle w:val="Hyperlink"/>
            <w:rFonts w:cs="Times New Roman"/>
            <w:noProof/>
          </w:rPr>
          <w:t>2.2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Terrestrial Radionavigation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_Toc430241244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14:paraId="3510ABFD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5" w:history="1">
        <w:r w:rsidR="003849F8" w:rsidRPr="00CC39D3">
          <w:rPr>
            <w:rStyle w:val="Hyperlink"/>
            <w:rFonts w:cs="Times New Roman"/>
            <w:noProof/>
          </w:rPr>
          <w:t>2.2.1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eLoran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_Toc430241245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14:paraId="5BA2D868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6" w:history="1">
        <w:r w:rsidR="003849F8" w:rsidRPr="00CC39D3">
          <w:rPr>
            <w:rStyle w:val="Hyperlink"/>
            <w:rFonts w:cs="Times New Roman"/>
            <w:noProof/>
          </w:rPr>
          <w:t>2.2.2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R-Mode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_Toc430241246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14:paraId="11550346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7" w:history="1">
        <w:r w:rsidR="003849F8" w:rsidRPr="00CC39D3">
          <w:rPr>
            <w:rStyle w:val="Hyperlink"/>
            <w:rFonts w:cs="Times New Roman"/>
            <w:noProof/>
          </w:rPr>
          <w:t>2.2.3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Tbd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_Toc430241247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14:paraId="056B40B7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48" w:history="1">
        <w:r w:rsidR="003849F8" w:rsidRPr="00CC39D3">
          <w:rPr>
            <w:rStyle w:val="Hyperlink"/>
            <w:rFonts w:cs="Times New Roman"/>
            <w:noProof/>
          </w:rPr>
          <w:t>2.3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Provision of PNT-relevant Safety Information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_Toc430241248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14:paraId="7E9E6D5D" w14:textId="77777777" w:rsidR="003849F8" w:rsidRDefault="007276C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US" w:eastAsia="en-US"/>
        </w:rPr>
      </w:pPr>
      <w:hyperlink w:anchor="_Toc430241249" w:history="1">
        <w:r w:rsidR="003849F8" w:rsidRPr="00CC39D3">
          <w:rPr>
            <w:rStyle w:val="Hyperlink"/>
            <w:rFonts w:cs="Times New Roman"/>
            <w:noProof/>
          </w:rPr>
          <w:t>3</w:t>
        </w:r>
        <w:r w:rsidR="003849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Interfaces to ensure Service utilization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_Toc430241249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7</w:t>
        </w:r>
        <w:r w:rsidR="003849F8">
          <w:rPr>
            <w:noProof/>
            <w:webHidden/>
          </w:rPr>
          <w:fldChar w:fldCharType="end"/>
        </w:r>
      </w:hyperlink>
    </w:p>
    <w:p w14:paraId="1ED69487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0" w:history="1">
        <w:r w:rsidR="003849F8" w:rsidRPr="00CC39D3">
          <w:rPr>
            <w:rStyle w:val="Hyperlink"/>
            <w:rFonts w:cs="Times New Roman"/>
            <w:noProof/>
          </w:rPr>
          <w:t>3.1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GNSS Augmentation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_Toc430241250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290CCFBE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1" w:history="1">
        <w:r w:rsidR="003849F8" w:rsidRPr="00CC39D3">
          <w:rPr>
            <w:rStyle w:val="Hyperlink"/>
            <w:rFonts w:cs="Times New Roman"/>
            <w:noProof/>
          </w:rPr>
          <w:t>3.1.1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Ground-based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_Toc430241251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6B8A778C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2" w:history="1">
        <w:r w:rsidR="003849F8" w:rsidRPr="00CC39D3">
          <w:rPr>
            <w:rStyle w:val="Hyperlink"/>
            <w:rFonts w:cs="Times New Roman"/>
            <w:noProof/>
          </w:rPr>
          <w:t>3.1.2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Satellite-based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_Toc430241252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3A1939A9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3" w:history="1">
        <w:r w:rsidR="003849F8" w:rsidRPr="00CC39D3">
          <w:rPr>
            <w:rStyle w:val="Hyperlink"/>
            <w:rFonts w:cs="Times New Roman"/>
            <w:noProof/>
          </w:rPr>
          <w:t>3.2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Terrestrial Radionavigation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_Toc430241253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74C5CF59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4" w:history="1">
        <w:r w:rsidR="003849F8" w:rsidRPr="00CC39D3">
          <w:rPr>
            <w:rStyle w:val="Hyperlink"/>
            <w:rFonts w:cs="Times New Roman"/>
            <w:noProof/>
          </w:rPr>
          <w:t>3.2.1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eLoran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_Toc430241254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63B08A0F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5" w:history="1">
        <w:r w:rsidR="003849F8" w:rsidRPr="00CC39D3">
          <w:rPr>
            <w:rStyle w:val="Hyperlink"/>
            <w:rFonts w:cs="Times New Roman"/>
            <w:noProof/>
          </w:rPr>
          <w:t>3.2.2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R-Mode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_Toc430241255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06AD3DB1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6" w:history="1">
        <w:r w:rsidR="003849F8" w:rsidRPr="00CC39D3">
          <w:rPr>
            <w:rStyle w:val="Hyperlink"/>
            <w:rFonts w:cs="Times New Roman"/>
            <w:noProof/>
          </w:rPr>
          <w:t>3.2.3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Tbd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_Toc430241256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3F24536B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7" w:history="1">
        <w:r w:rsidR="003849F8" w:rsidRPr="00CC39D3">
          <w:rPr>
            <w:rStyle w:val="Hyperlink"/>
            <w:rFonts w:cs="Times New Roman"/>
            <w:noProof/>
          </w:rPr>
          <w:t>3.3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Provision of PNT-relevant Safety Information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_Toc430241257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6FA0F879" w14:textId="77777777" w:rsidR="003849F8" w:rsidRDefault="007276C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US" w:eastAsia="en-US"/>
        </w:rPr>
      </w:pPr>
      <w:hyperlink w:anchor="_Toc430241258" w:history="1">
        <w:r w:rsidR="003849F8" w:rsidRPr="00CC39D3">
          <w:rPr>
            <w:rStyle w:val="Hyperlink"/>
            <w:rFonts w:cs="Times New Roman"/>
            <w:noProof/>
          </w:rPr>
          <w:t>4</w:t>
        </w:r>
        <w:r w:rsidR="003849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Principles of Service utilization (ONBOARD Data processing)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_Toc430241258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0D693A8A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59" w:history="1">
        <w:r w:rsidR="003849F8" w:rsidRPr="00CC39D3">
          <w:rPr>
            <w:rStyle w:val="Hyperlink"/>
            <w:rFonts w:cs="Times New Roman"/>
            <w:noProof/>
          </w:rPr>
          <w:t>4.1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GNSS Augmentation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_Toc430241259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18F767EC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0" w:history="1">
        <w:r w:rsidR="003849F8" w:rsidRPr="00CC39D3">
          <w:rPr>
            <w:rStyle w:val="Hyperlink"/>
            <w:rFonts w:cs="Times New Roman"/>
            <w:noProof/>
          </w:rPr>
          <w:t>4.1.1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Ground-based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_Toc430241260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665A8D84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1" w:history="1">
        <w:r w:rsidR="003849F8" w:rsidRPr="00CC39D3">
          <w:rPr>
            <w:rStyle w:val="Hyperlink"/>
            <w:rFonts w:cs="Times New Roman"/>
            <w:noProof/>
          </w:rPr>
          <w:t>4.1.2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Satellite-based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_Toc430241261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3AF3F76A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2" w:history="1">
        <w:r w:rsidR="003849F8" w:rsidRPr="00CC39D3">
          <w:rPr>
            <w:rStyle w:val="Hyperlink"/>
            <w:rFonts w:cs="Times New Roman"/>
            <w:noProof/>
          </w:rPr>
          <w:t>4.2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Terrestrial Radionavigation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_Toc430241262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3C677E04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3" w:history="1">
        <w:r w:rsidR="003849F8" w:rsidRPr="00CC39D3">
          <w:rPr>
            <w:rStyle w:val="Hyperlink"/>
            <w:rFonts w:cs="Times New Roman"/>
            <w:noProof/>
          </w:rPr>
          <w:t>4.2.1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eLoran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_Toc430241263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695A377E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4" w:history="1">
        <w:r w:rsidR="003849F8" w:rsidRPr="00CC39D3">
          <w:rPr>
            <w:rStyle w:val="Hyperlink"/>
            <w:rFonts w:cs="Times New Roman"/>
            <w:noProof/>
          </w:rPr>
          <w:t>4.2.2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R-Mode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_Toc430241264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450FC706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5" w:history="1">
        <w:r w:rsidR="003849F8" w:rsidRPr="00CC39D3">
          <w:rPr>
            <w:rStyle w:val="Hyperlink"/>
            <w:rFonts w:cs="Times New Roman"/>
            <w:noProof/>
          </w:rPr>
          <w:t>4.2.3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Tbd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_Toc430241265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0952FA63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6" w:history="1">
        <w:r w:rsidR="003849F8" w:rsidRPr="00CC39D3">
          <w:rPr>
            <w:rStyle w:val="Hyperlink"/>
            <w:rFonts w:cs="Times New Roman"/>
            <w:noProof/>
          </w:rPr>
          <w:t>4.3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Provision of PNT-relevant Safety Information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_Toc430241266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4F5C6D33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7" w:history="1">
        <w:r w:rsidR="003849F8" w:rsidRPr="00CC39D3">
          <w:rPr>
            <w:rStyle w:val="Hyperlink"/>
            <w:rFonts w:cs="Times New Roman"/>
            <w:noProof/>
          </w:rPr>
          <w:t>4.4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Rules for integrated use of various services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_Toc430241267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27D61113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8" w:history="1">
        <w:r w:rsidR="003849F8" w:rsidRPr="00CC39D3">
          <w:rPr>
            <w:rStyle w:val="Hyperlink"/>
            <w:rFonts w:cs="Times New Roman"/>
            <w:noProof/>
          </w:rPr>
          <w:t>4.4.1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Service selection (alternatives, based on service integrity information)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_Toc430241268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5A59CDAF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69" w:history="1">
        <w:r w:rsidR="003849F8" w:rsidRPr="00CC39D3">
          <w:rPr>
            <w:rStyle w:val="Hyperlink"/>
            <w:rFonts w:cs="Times New Roman"/>
            <w:noProof/>
          </w:rPr>
          <w:t>4.4.2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Service assessment (in case of redundancy)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_Toc430241269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42348CDD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0" w:history="1">
        <w:r w:rsidR="003849F8" w:rsidRPr="00CC39D3">
          <w:rPr>
            <w:rStyle w:val="Hyperlink"/>
            <w:rFonts w:cs="Times New Roman"/>
            <w:noProof/>
          </w:rPr>
          <w:t>4.4.3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Service exclusion (identifiers and logic)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_Toc430241270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750CCF67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1" w:history="1">
        <w:r w:rsidR="003849F8" w:rsidRPr="00CC39D3">
          <w:rPr>
            <w:rStyle w:val="Hyperlink"/>
            <w:rFonts w:cs="Times New Roman"/>
            <w:noProof/>
          </w:rPr>
          <w:t>4.5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Coverage aspects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_Toc430241271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8</w:t>
        </w:r>
        <w:r w:rsidR="003849F8">
          <w:rPr>
            <w:noProof/>
            <w:webHidden/>
          </w:rPr>
          <w:fldChar w:fldCharType="end"/>
        </w:r>
      </w:hyperlink>
    </w:p>
    <w:p w14:paraId="077D8973" w14:textId="77777777" w:rsidR="003849F8" w:rsidRDefault="007276C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US" w:eastAsia="en-US"/>
        </w:rPr>
      </w:pPr>
      <w:hyperlink w:anchor="_Toc430241272" w:history="1">
        <w:r w:rsidR="003849F8" w:rsidRPr="00CC39D3">
          <w:rPr>
            <w:rStyle w:val="Hyperlink"/>
            <w:rFonts w:cs="Times New Roman"/>
            <w:noProof/>
          </w:rPr>
          <w:t>5</w:t>
        </w:r>
        <w:r w:rsidR="003849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Requirements for enhanced Integrity Monitoring and management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_Toc430241272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14:paraId="760EAAF6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3" w:history="1">
        <w:r w:rsidR="003849F8" w:rsidRPr="00CC39D3">
          <w:rPr>
            <w:rStyle w:val="Hyperlink"/>
            <w:rFonts w:cs="Times New Roman"/>
            <w:noProof/>
          </w:rPr>
          <w:t>5.1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GNSS Augmentation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_Toc430241273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14:paraId="2BC18353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4" w:history="1">
        <w:r w:rsidR="003849F8" w:rsidRPr="00CC39D3">
          <w:rPr>
            <w:rStyle w:val="Hyperlink"/>
            <w:rFonts w:cs="Times New Roman"/>
            <w:noProof/>
          </w:rPr>
          <w:t>5.1.1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Ground-based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_Toc430241274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14:paraId="39D7C69E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5" w:history="1">
        <w:r w:rsidR="003849F8" w:rsidRPr="00CC39D3">
          <w:rPr>
            <w:rStyle w:val="Hyperlink"/>
            <w:rFonts w:cs="Times New Roman"/>
            <w:noProof/>
          </w:rPr>
          <w:t>5.1.2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Satellite-based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_Toc430241275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14:paraId="25EB6F78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6" w:history="1">
        <w:r w:rsidR="003849F8" w:rsidRPr="00CC39D3">
          <w:rPr>
            <w:rStyle w:val="Hyperlink"/>
            <w:rFonts w:cs="Times New Roman"/>
            <w:noProof/>
          </w:rPr>
          <w:t>5.2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Terrestrial Radionavigation Service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_Toc430241276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14:paraId="542020CA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7" w:history="1">
        <w:r w:rsidR="003849F8" w:rsidRPr="00CC39D3">
          <w:rPr>
            <w:rStyle w:val="Hyperlink"/>
            <w:rFonts w:cs="Times New Roman"/>
            <w:noProof/>
          </w:rPr>
          <w:t>5.2.1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eLoran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_Toc430241277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14:paraId="6F96C92F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8" w:history="1">
        <w:r w:rsidR="003849F8" w:rsidRPr="00CC39D3">
          <w:rPr>
            <w:rStyle w:val="Hyperlink"/>
            <w:rFonts w:cs="Times New Roman"/>
            <w:noProof/>
          </w:rPr>
          <w:t>5.2.2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R-Mode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_Toc430241278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14:paraId="06B10E2F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79" w:history="1">
        <w:r w:rsidR="003849F8" w:rsidRPr="00CC39D3">
          <w:rPr>
            <w:rStyle w:val="Hyperlink"/>
            <w:rFonts w:cs="Times New Roman"/>
            <w:noProof/>
          </w:rPr>
          <w:t>5.2.3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Tbd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_Toc430241279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14:paraId="5179C929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80" w:history="1">
        <w:r w:rsidR="003849F8" w:rsidRPr="00CC39D3">
          <w:rPr>
            <w:rStyle w:val="Hyperlink"/>
            <w:rFonts w:cs="Times New Roman"/>
            <w:noProof/>
          </w:rPr>
          <w:t>5.3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Provision of PNT-relevant Safety Information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_Toc430241280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14:paraId="48270A8D" w14:textId="77777777" w:rsidR="003849F8" w:rsidRDefault="007276C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81" w:history="1">
        <w:r w:rsidR="003849F8" w:rsidRPr="00CC39D3">
          <w:rPr>
            <w:rStyle w:val="Hyperlink"/>
            <w:rFonts w:cs="Times New Roman"/>
            <w:noProof/>
          </w:rPr>
          <w:t>5.4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Requirements for integrated use of various services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_Toc430241281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14:paraId="1CCCA934" w14:textId="77777777" w:rsidR="003849F8" w:rsidRDefault="007276C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US" w:eastAsia="en-US"/>
        </w:rPr>
      </w:pPr>
      <w:hyperlink w:anchor="_Toc430241282" w:history="1">
        <w:r w:rsidR="003849F8" w:rsidRPr="00CC39D3">
          <w:rPr>
            <w:rStyle w:val="Hyperlink"/>
            <w:rFonts w:cs="Times New Roman"/>
            <w:noProof/>
          </w:rPr>
          <w:t>6</w:t>
        </w:r>
        <w:r w:rsidR="003849F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References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_Toc430241282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9</w:t>
        </w:r>
        <w:r w:rsidR="003849F8">
          <w:rPr>
            <w:noProof/>
            <w:webHidden/>
          </w:rPr>
          <w:fldChar w:fldCharType="end"/>
        </w:r>
      </w:hyperlink>
    </w:p>
    <w:p w14:paraId="7283EB88" w14:textId="77777777" w:rsidR="003849F8" w:rsidRDefault="007276C2">
      <w:pPr>
        <w:pStyle w:val="TOC2"/>
        <w:tabs>
          <w:tab w:val="left" w:pos="1701"/>
        </w:tabs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83" w:history="1">
        <w:r w:rsidR="003849F8" w:rsidRPr="00CC39D3">
          <w:rPr>
            <w:rStyle w:val="Hyperlink"/>
            <w:noProof/>
          </w:rPr>
          <w:t>ANNEX A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Abbreviations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_Toc430241283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10</w:t>
        </w:r>
        <w:r w:rsidR="003849F8">
          <w:rPr>
            <w:noProof/>
            <w:webHidden/>
          </w:rPr>
          <w:fldChar w:fldCharType="end"/>
        </w:r>
      </w:hyperlink>
    </w:p>
    <w:p w14:paraId="49EFB0B9" w14:textId="77777777" w:rsidR="003849F8" w:rsidRDefault="007276C2">
      <w:pPr>
        <w:pStyle w:val="TOC2"/>
        <w:tabs>
          <w:tab w:val="left" w:pos="1701"/>
        </w:tabs>
        <w:rPr>
          <w:rFonts w:asciiTheme="minorHAnsi" w:eastAsiaTheme="minorEastAsia" w:hAnsiTheme="minorHAnsi" w:cstheme="minorBidi"/>
          <w:bCs w:val="0"/>
          <w:noProof/>
          <w:szCs w:val="22"/>
          <w:lang w:val="en-US" w:eastAsia="en-US"/>
        </w:rPr>
      </w:pPr>
      <w:hyperlink w:anchor="_Toc430241284" w:history="1">
        <w:r w:rsidR="003849F8" w:rsidRPr="00CC39D3">
          <w:rPr>
            <w:rStyle w:val="Hyperlink"/>
            <w:noProof/>
          </w:rPr>
          <w:t>ANNEX B</w:t>
        </w:r>
        <w:r w:rsidR="003849F8">
          <w:rPr>
            <w:rFonts w:asciiTheme="minorHAnsi" w:eastAsiaTheme="minorEastAsia" w:hAnsiTheme="minorHAnsi" w:cstheme="minorBidi"/>
            <w:bCs w:val="0"/>
            <w:noProof/>
            <w:szCs w:val="22"/>
            <w:lang w:val="en-US" w:eastAsia="en-US"/>
          </w:rPr>
          <w:tab/>
        </w:r>
        <w:r w:rsidR="003849F8" w:rsidRPr="00CC39D3">
          <w:rPr>
            <w:rStyle w:val="Hyperlink"/>
            <w:noProof/>
          </w:rPr>
          <w:t>Definitions</w:t>
        </w:r>
        <w:r w:rsidR="003849F8">
          <w:rPr>
            <w:noProof/>
            <w:webHidden/>
          </w:rPr>
          <w:tab/>
        </w:r>
        <w:r w:rsidR="003849F8">
          <w:rPr>
            <w:noProof/>
            <w:webHidden/>
          </w:rPr>
          <w:fldChar w:fldCharType="begin"/>
        </w:r>
        <w:r w:rsidR="003849F8">
          <w:rPr>
            <w:noProof/>
            <w:webHidden/>
          </w:rPr>
          <w:instrText xml:space="preserve"> PAGEREF _Toc430241284 \h </w:instrText>
        </w:r>
        <w:r w:rsidR="003849F8">
          <w:rPr>
            <w:noProof/>
            <w:webHidden/>
          </w:rPr>
        </w:r>
        <w:r w:rsidR="003849F8">
          <w:rPr>
            <w:noProof/>
            <w:webHidden/>
          </w:rPr>
          <w:fldChar w:fldCharType="separate"/>
        </w:r>
        <w:r w:rsidR="003849F8">
          <w:rPr>
            <w:noProof/>
            <w:webHidden/>
          </w:rPr>
          <w:t>11</w:t>
        </w:r>
        <w:r w:rsidR="003849F8">
          <w:rPr>
            <w:noProof/>
            <w:webHidden/>
          </w:rPr>
          <w:fldChar w:fldCharType="end"/>
        </w:r>
      </w:hyperlink>
    </w:p>
    <w:p w14:paraId="0B5B8DD7" w14:textId="77777777" w:rsidR="00AF7C0A" w:rsidRDefault="00467FBC" w:rsidP="008B64BB">
      <w:pPr>
        <w:outlineLvl w:val="0"/>
        <w:rPr>
          <w:b/>
          <w:smallCaps/>
        </w:rPr>
        <w:sectPr w:rsidR="00AF7C0A" w:rsidSect="00502F4F">
          <w:headerReference w:type="first" r:id="rId18"/>
          <w:pgSz w:w="11907" w:h="16834" w:code="9"/>
          <w:pgMar w:top="1797" w:right="1440" w:bottom="1440" w:left="1440" w:header="851" w:footer="851" w:gutter="0"/>
          <w:cols w:space="720"/>
          <w:titlePg/>
          <w:docGrid w:linePitch="272"/>
        </w:sectPr>
      </w:pPr>
      <w:r>
        <w:rPr>
          <w:bCs/>
          <w:caps/>
          <w:smallCaps/>
          <w:szCs w:val="24"/>
        </w:rPr>
        <w:fldChar w:fldCharType="end"/>
      </w:r>
    </w:p>
    <w:p w14:paraId="525D2268" w14:textId="77777777" w:rsidR="00502F4F" w:rsidRPr="00FF2A72" w:rsidRDefault="00502F4F" w:rsidP="00485AD5">
      <w:pPr>
        <w:pStyle w:val="Heading1"/>
        <w:numPr>
          <w:ilvl w:val="0"/>
          <w:numId w:val="20"/>
        </w:numPr>
        <w:spacing w:after="120"/>
        <w:rPr>
          <w:rFonts w:eastAsia="Times New Roman" w:cs="Times New Roman"/>
          <w:caps w:val="0"/>
          <w:kern w:val="0"/>
          <w:sz w:val="32"/>
          <w:szCs w:val="20"/>
          <w:lang w:eastAsia="fi-FI"/>
        </w:rPr>
      </w:pPr>
      <w:bookmarkStart w:id="7" w:name="_Toc430241237"/>
      <w:r w:rsidRPr="00FF2A72">
        <w:rPr>
          <w:rFonts w:eastAsia="Times New Roman" w:cs="Times New Roman"/>
          <w:caps w:val="0"/>
          <w:kern w:val="0"/>
          <w:sz w:val="32"/>
          <w:szCs w:val="20"/>
          <w:lang w:eastAsia="fi-FI"/>
        </w:rPr>
        <w:lastRenderedPageBreak/>
        <w:t>Introduction</w:t>
      </w:r>
      <w:bookmarkEnd w:id="7"/>
    </w:p>
    <w:p w14:paraId="59FDDD8D" w14:textId="77777777" w:rsidR="004D3035" w:rsidRPr="00AF7C0A" w:rsidRDefault="00851D90" w:rsidP="00AF7C0A">
      <w:pPr>
        <w:pStyle w:val="Heading2"/>
        <w:keepNext/>
        <w:numPr>
          <w:ilvl w:val="1"/>
          <w:numId w:val="20"/>
        </w:numPr>
        <w:tabs>
          <w:tab w:val="num" w:pos="840"/>
        </w:tabs>
        <w:rPr>
          <w:rFonts w:cs="Times New Roman"/>
          <w:iCs/>
          <w:sz w:val="28"/>
          <w:szCs w:val="20"/>
          <w:lang w:eastAsia="fi-FI"/>
        </w:rPr>
      </w:pPr>
      <w:bookmarkStart w:id="8" w:name="_Toc430241238"/>
      <w:commentRangeStart w:id="9"/>
      <w:r>
        <w:rPr>
          <w:rFonts w:cs="Times New Roman"/>
          <w:iCs/>
          <w:sz w:val="28"/>
          <w:szCs w:val="20"/>
          <w:lang w:eastAsia="fi-FI"/>
        </w:rPr>
        <w:t>P</w:t>
      </w:r>
      <w:r w:rsidR="00AF7C0A">
        <w:rPr>
          <w:rFonts w:cs="Times New Roman"/>
          <w:iCs/>
          <w:sz w:val="28"/>
          <w:szCs w:val="20"/>
          <w:lang w:eastAsia="fi-FI"/>
        </w:rPr>
        <w:t xml:space="preserve">urpose </w:t>
      </w:r>
      <w:r>
        <w:rPr>
          <w:rFonts w:cs="Times New Roman"/>
          <w:iCs/>
          <w:sz w:val="28"/>
          <w:szCs w:val="20"/>
          <w:lang w:eastAsia="fi-FI"/>
        </w:rPr>
        <w:t xml:space="preserve">and scope </w:t>
      </w:r>
      <w:r w:rsidR="00502F4F" w:rsidRPr="00AF7C0A">
        <w:rPr>
          <w:rFonts w:cs="Times New Roman"/>
          <w:iCs/>
          <w:sz w:val="28"/>
          <w:szCs w:val="20"/>
          <w:lang w:eastAsia="fi-FI"/>
        </w:rPr>
        <w:t>of document</w:t>
      </w:r>
      <w:bookmarkEnd w:id="8"/>
      <w:commentRangeEnd w:id="9"/>
      <w:r w:rsidR="00EC4CEF">
        <w:rPr>
          <w:rStyle w:val="CommentReference"/>
          <w:b w:val="0"/>
          <w:lang w:eastAsia="de-DE"/>
        </w:rPr>
        <w:commentReference w:id="9"/>
      </w:r>
    </w:p>
    <w:p w14:paraId="7B294808" w14:textId="77777777" w:rsidR="00860F0F" w:rsidRPr="00860F0F" w:rsidRDefault="00860F0F" w:rsidP="00860F0F">
      <w:pPr>
        <w:pStyle w:val="Header"/>
        <w:rPr>
          <w:i/>
          <w:color w:val="76923C" w:themeColor="accent3" w:themeShade="BF"/>
        </w:rPr>
      </w:pPr>
      <w:r>
        <w:rPr>
          <w:i/>
          <w:color w:val="76923C" w:themeColor="accent3" w:themeShade="BF"/>
          <w:lang w:eastAsia="fi-FI"/>
        </w:rPr>
        <w:t>FYI - service vs s</w:t>
      </w:r>
      <w:r w:rsidRPr="00860F0F">
        <w:rPr>
          <w:i/>
          <w:color w:val="76923C" w:themeColor="accent3" w:themeShade="BF"/>
          <w:lang w:eastAsia="fi-FI"/>
        </w:rPr>
        <w:t xml:space="preserve">ystem corresponding </w:t>
      </w:r>
      <w:r w:rsidRPr="00860F0F">
        <w:rPr>
          <w:i/>
          <w:color w:val="76923C" w:themeColor="accent3" w:themeShade="BF"/>
        </w:rPr>
        <w:t>ENAV16-9.15:</w:t>
      </w:r>
    </w:p>
    <w:p w14:paraId="79BD44A0" w14:textId="77777777" w:rsidR="00860F0F" w:rsidRPr="00860F0F" w:rsidRDefault="00860F0F" w:rsidP="00860F0F">
      <w:pPr>
        <w:rPr>
          <w:i/>
          <w:color w:val="76923C" w:themeColor="accent3" w:themeShade="BF"/>
        </w:rPr>
      </w:pPr>
      <w:r w:rsidRPr="00860F0F">
        <w:rPr>
          <w:i/>
          <w:color w:val="76923C" w:themeColor="accent3" w:themeShade="BF"/>
          <w:lang w:eastAsia="de-DE"/>
        </w:rPr>
        <w:t xml:space="preserve">“For the </w:t>
      </w:r>
      <w:r w:rsidRPr="00860F0F">
        <w:rPr>
          <w:i/>
          <w:color w:val="76923C" w:themeColor="accent3" w:themeShade="BF"/>
        </w:rPr>
        <w:t xml:space="preserve">shore-based technical system under consideration (‘own system’), i.e. the ‘common shore-based technical system harmonized for e-Navigation’ </w:t>
      </w:r>
      <w:r w:rsidRPr="00860F0F">
        <w:rPr>
          <w:i/>
          <w:color w:val="76923C" w:themeColor="accent3" w:themeShade="BF"/>
          <w:lang w:eastAsia="de-DE"/>
        </w:rPr>
        <w:t>in the overarching architecture (</w:t>
      </w:r>
      <w:r w:rsidRPr="00860F0F">
        <w:rPr>
          <w:i/>
          <w:color w:val="76923C" w:themeColor="accent3" w:themeShade="BF"/>
        </w:rPr>
        <w:fldChar w:fldCharType="begin"/>
      </w:r>
      <w:r w:rsidRPr="00860F0F">
        <w:rPr>
          <w:i/>
          <w:color w:val="76923C" w:themeColor="accent3" w:themeShade="BF"/>
        </w:rPr>
        <w:instrText xml:space="preserve"> REF _Ref243016308 \r \h  \* MERGEFORMAT </w:instrText>
      </w:r>
      <w:r w:rsidRPr="00860F0F">
        <w:rPr>
          <w:i/>
          <w:color w:val="76923C" w:themeColor="accent3" w:themeShade="BF"/>
        </w:rPr>
      </w:r>
      <w:r w:rsidRPr="00860F0F">
        <w:rPr>
          <w:i/>
          <w:color w:val="76923C" w:themeColor="accent3" w:themeShade="BF"/>
        </w:rPr>
        <w:fldChar w:fldCharType="separate"/>
      </w:r>
      <w:r w:rsidRPr="00860F0F">
        <w:rPr>
          <w:i/>
          <w:color w:val="76923C" w:themeColor="accent3" w:themeShade="BF"/>
        </w:rPr>
        <w:t>Figure 2</w:t>
      </w:r>
      <w:r w:rsidRPr="00860F0F">
        <w:rPr>
          <w:i/>
          <w:color w:val="76923C" w:themeColor="accent3" w:themeShade="BF"/>
        </w:rPr>
        <w:fldChar w:fldCharType="end"/>
      </w:r>
      <w:r w:rsidRPr="00860F0F">
        <w:rPr>
          <w:i/>
          <w:color w:val="76923C" w:themeColor="accent3" w:themeShade="BF"/>
        </w:rPr>
        <w:t xml:space="preserve">), three categories of points of service delivery should be recognized, namely </w:t>
      </w:r>
    </w:p>
    <w:p w14:paraId="6CFEB9B7" w14:textId="77777777" w:rsidR="00860F0F" w:rsidRPr="00860F0F" w:rsidRDefault="00860F0F" w:rsidP="00860F0F">
      <w:pPr>
        <w:numPr>
          <w:ilvl w:val="0"/>
          <w:numId w:val="60"/>
        </w:numPr>
        <w:spacing w:after="120"/>
        <w:jc w:val="both"/>
        <w:rPr>
          <w:i/>
          <w:color w:val="76923C" w:themeColor="accent3" w:themeShade="BF"/>
          <w:lang w:eastAsia="de-DE"/>
        </w:rPr>
      </w:pPr>
      <w:r w:rsidRPr="00860F0F">
        <w:rPr>
          <w:i/>
          <w:color w:val="76923C" w:themeColor="accent3" w:themeShade="BF"/>
        </w:rPr>
        <w:t xml:space="preserve">the technical service(s) provided from ashore to shipping as embedded in the MSPs; </w:t>
      </w:r>
    </w:p>
    <w:p w14:paraId="03278A9C" w14:textId="77777777" w:rsidR="00860F0F" w:rsidRPr="00860F0F" w:rsidRDefault="00860F0F" w:rsidP="00860F0F">
      <w:pPr>
        <w:numPr>
          <w:ilvl w:val="0"/>
          <w:numId w:val="60"/>
        </w:numPr>
        <w:spacing w:after="120"/>
        <w:jc w:val="both"/>
        <w:rPr>
          <w:i/>
          <w:color w:val="76923C" w:themeColor="accent3" w:themeShade="BF"/>
          <w:lang w:eastAsia="de-DE"/>
        </w:rPr>
      </w:pPr>
      <w:r w:rsidRPr="00860F0F">
        <w:rPr>
          <w:i/>
          <w:color w:val="76923C" w:themeColor="accent3" w:themeShade="BF"/>
        </w:rPr>
        <w:t>the technical service(s) that provide(s) the HMI directly to the shore-based user, e.g. at a VTS centre; and</w:t>
      </w:r>
    </w:p>
    <w:p w14:paraId="1EFD3028" w14:textId="77777777" w:rsidR="00860F0F" w:rsidRPr="00860F0F" w:rsidRDefault="00860F0F" w:rsidP="00860F0F">
      <w:pPr>
        <w:numPr>
          <w:ilvl w:val="0"/>
          <w:numId w:val="60"/>
        </w:numPr>
        <w:spacing w:after="120"/>
        <w:jc w:val="both"/>
        <w:rPr>
          <w:i/>
          <w:color w:val="76923C" w:themeColor="accent3" w:themeShade="BF"/>
          <w:lang w:eastAsia="de-DE"/>
        </w:rPr>
      </w:pPr>
      <w:r w:rsidRPr="00860F0F">
        <w:rPr>
          <w:i/>
          <w:color w:val="76923C" w:themeColor="accent3" w:themeShade="BF"/>
        </w:rPr>
        <w:t>the technical service(s) that provide(s) data to other shore-based systems via M2M interfaces.”</w:t>
      </w:r>
    </w:p>
    <w:p w14:paraId="722D2BD2" w14:textId="77777777" w:rsidR="00860F0F" w:rsidRDefault="00860F0F" w:rsidP="00CA59B5">
      <w:pPr>
        <w:pStyle w:val="BodyText"/>
        <w:rPr>
          <w:color w:val="548DD4" w:themeColor="text2" w:themeTint="99"/>
        </w:rPr>
      </w:pPr>
    </w:p>
    <w:p w14:paraId="49F71E76" w14:textId="77777777" w:rsidR="00D705D3" w:rsidRDefault="003179D0" w:rsidP="00CA59B5">
      <w:pPr>
        <w:pStyle w:val="BodyText"/>
        <w:rPr>
          <w:color w:val="548DD4" w:themeColor="text2" w:themeTint="99"/>
        </w:rPr>
      </w:pPr>
      <w:r w:rsidRPr="00782A72">
        <w:rPr>
          <w:color w:val="548DD4" w:themeColor="text2" w:themeTint="99"/>
        </w:rPr>
        <w:t>Worldwide Radio Navigation Systems</w:t>
      </w:r>
      <w:r w:rsidR="00971E1E" w:rsidRPr="00782A72">
        <w:rPr>
          <w:color w:val="548DD4" w:themeColor="text2" w:themeTint="99"/>
        </w:rPr>
        <w:t xml:space="preserve"> (WWRNS)</w:t>
      </w:r>
      <w:r w:rsidRPr="00782A72">
        <w:rPr>
          <w:color w:val="548DD4" w:themeColor="text2" w:themeTint="99"/>
        </w:rPr>
        <w:t xml:space="preserve"> </w:t>
      </w:r>
      <w:del w:id="10" w:author="Noack, Thoralf" w:date="2015-10-29T09:57:00Z">
        <w:r w:rsidR="00113CA0" w:rsidDel="00A17AD0">
          <w:rPr>
            <w:color w:val="548DD4" w:themeColor="text2" w:themeTint="99"/>
          </w:rPr>
          <w:delText>support</w:delText>
        </w:r>
        <w:r w:rsidR="00EC4CEF" w:rsidDel="00A17AD0">
          <w:rPr>
            <w:color w:val="548DD4" w:themeColor="text2" w:themeTint="99"/>
          </w:rPr>
          <w:delText xml:space="preserve"> </w:delText>
        </w:r>
      </w:del>
      <w:ins w:id="11" w:author="reviewer-A" w:date="2015-10-28T20:26:00Z">
        <w:del w:id="12" w:author="Noack, Thoralf" w:date="2015-10-29T09:57:00Z">
          <w:r w:rsidR="00860F0F" w:rsidDel="00A17AD0">
            <w:rPr>
              <w:color w:val="548DD4" w:themeColor="text2" w:themeTint="99"/>
            </w:rPr>
            <w:delText>the</w:delText>
          </w:r>
        </w:del>
      </w:ins>
      <w:ins w:id="13" w:author="Noack, Thoralf" w:date="2015-10-29T09:57:00Z">
        <w:r w:rsidR="00A17AD0">
          <w:rPr>
            <w:color w:val="548DD4" w:themeColor="text2" w:themeTint="99"/>
          </w:rPr>
          <w:t>provide</w:t>
        </w:r>
      </w:ins>
      <w:ins w:id="14" w:author="reviewer-A" w:date="2015-10-28T20:26:00Z">
        <w:r w:rsidR="00860F0F">
          <w:rPr>
            <w:color w:val="548DD4" w:themeColor="text2" w:themeTint="99"/>
          </w:rPr>
          <w:t xml:space="preserve"> </w:t>
        </w:r>
      </w:ins>
      <w:r w:rsidR="00EC4CEF">
        <w:rPr>
          <w:color w:val="548DD4" w:themeColor="text2" w:themeTint="99"/>
        </w:rPr>
        <w:t>service</w:t>
      </w:r>
      <w:ins w:id="15" w:author="Noack, Thoralf" w:date="2015-10-29T09:57:00Z">
        <w:r w:rsidR="00A17AD0">
          <w:rPr>
            <w:color w:val="548DD4" w:themeColor="text2" w:themeTint="99"/>
          </w:rPr>
          <w:t>s</w:t>
        </w:r>
      </w:ins>
      <w:r w:rsidR="00EC4CEF">
        <w:rPr>
          <w:color w:val="548DD4" w:themeColor="text2" w:themeTint="99"/>
        </w:rPr>
        <w:t xml:space="preserve"> </w:t>
      </w:r>
      <w:del w:id="16" w:author="Noack, Thoralf" w:date="2015-10-29T09:57:00Z">
        <w:r w:rsidR="00EC4CEF" w:rsidDel="00A17AD0">
          <w:rPr>
            <w:color w:val="548DD4" w:themeColor="text2" w:themeTint="99"/>
          </w:rPr>
          <w:delText>provision</w:delText>
        </w:r>
        <w:r w:rsidR="00D905DD" w:rsidRPr="00782A72" w:rsidDel="00A17AD0">
          <w:rPr>
            <w:color w:val="548DD4" w:themeColor="text2" w:themeTint="99"/>
          </w:rPr>
          <w:delText xml:space="preserve"> </w:delText>
        </w:r>
      </w:del>
      <w:r w:rsidR="00CF26F6" w:rsidRPr="00782A72">
        <w:rPr>
          <w:color w:val="548DD4" w:themeColor="text2" w:themeTint="99"/>
        </w:rPr>
        <w:t>used for</w:t>
      </w:r>
      <w:r w:rsidR="00971E1E" w:rsidRPr="00782A72">
        <w:rPr>
          <w:color w:val="548DD4" w:themeColor="text2" w:themeTint="99"/>
        </w:rPr>
        <w:t xml:space="preserve"> </w:t>
      </w:r>
      <w:del w:id="17" w:author="reviewer-A" w:date="2015-10-28T20:27:00Z">
        <w:r w:rsidR="00971E1E" w:rsidRPr="00782A72" w:rsidDel="00860F0F">
          <w:rPr>
            <w:color w:val="548DD4" w:themeColor="text2" w:themeTint="99"/>
          </w:rPr>
          <w:delText xml:space="preserve">onboard </w:delText>
        </w:r>
        <w:r w:rsidR="00D815D6" w:rsidDel="00860F0F">
          <w:rPr>
            <w:color w:val="548DD4" w:themeColor="text2" w:themeTint="99"/>
          </w:rPr>
          <w:delText>provision</w:delText>
        </w:r>
      </w:del>
      <w:ins w:id="18" w:author="reviewer-A" w:date="2015-10-28T20:27:00Z">
        <w:r w:rsidR="00860F0F">
          <w:rPr>
            <w:color w:val="548DD4" w:themeColor="text2" w:themeTint="99"/>
          </w:rPr>
          <w:t>shipside determination</w:t>
        </w:r>
      </w:ins>
      <w:r w:rsidR="00467FBC" w:rsidRPr="00782A72">
        <w:rPr>
          <w:color w:val="548DD4" w:themeColor="text2" w:themeTint="99"/>
        </w:rPr>
        <w:t xml:space="preserve"> </w:t>
      </w:r>
      <w:r w:rsidR="00971E1E" w:rsidRPr="00782A72">
        <w:rPr>
          <w:color w:val="548DD4" w:themeColor="text2" w:themeTint="99"/>
        </w:rPr>
        <w:t>of Position, Navigation, and Time (PNT) data</w:t>
      </w:r>
      <w:ins w:id="19" w:author="reviewer-A" w:date="2015-10-28T20:27:00Z">
        <w:r w:rsidR="00860F0F">
          <w:rPr>
            <w:color w:val="548DD4" w:themeColor="text2" w:themeTint="99"/>
          </w:rPr>
          <w:t xml:space="preserve">. They </w:t>
        </w:r>
      </w:ins>
      <w:del w:id="20" w:author="reviewer-A" w:date="2015-10-28T20:27:00Z">
        <w:r w:rsidR="00D815D6" w:rsidDel="00860F0F">
          <w:rPr>
            <w:color w:val="548DD4" w:themeColor="text2" w:themeTint="99"/>
          </w:rPr>
          <w:delText xml:space="preserve"> and </w:delText>
        </w:r>
      </w:del>
      <w:r w:rsidR="00D815D6">
        <w:rPr>
          <w:color w:val="548DD4" w:themeColor="text2" w:themeTint="99"/>
        </w:rPr>
        <w:t xml:space="preserve">can basically be divided into </w:t>
      </w:r>
      <w:del w:id="21" w:author="reviewer-A" w:date="2015-10-28T20:27:00Z">
        <w:r w:rsidR="00D815D6" w:rsidDel="00860F0F">
          <w:rPr>
            <w:color w:val="548DD4" w:themeColor="text2" w:themeTint="99"/>
          </w:rPr>
          <w:delText xml:space="preserve">2 segments: </w:delText>
        </w:r>
      </w:del>
      <w:r w:rsidR="00D815D6">
        <w:rPr>
          <w:color w:val="548DD4" w:themeColor="text2" w:themeTint="99"/>
        </w:rPr>
        <w:t>services for PNT data determination and service</w:t>
      </w:r>
      <w:ins w:id="22" w:author="reviewer-A" w:date="2015-10-28T20:27:00Z">
        <w:r w:rsidR="00860F0F">
          <w:rPr>
            <w:color w:val="548DD4" w:themeColor="text2" w:themeTint="99"/>
          </w:rPr>
          <w:t>s</w:t>
        </w:r>
      </w:ins>
      <w:r w:rsidR="00D815D6">
        <w:rPr>
          <w:color w:val="548DD4" w:themeColor="text2" w:themeTint="99"/>
        </w:rPr>
        <w:t xml:space="preserve"> enabling the improvement of PNT data </w:t>
      </w:r>
      <w:del w:id="23" w:author="Noack, Thoralf" w:date="2015-10-29T09:59:00Z">
        <w:r w:rsidR="00D815D6" w:rsidDel="00A17AD0">
          <w:rPr>
            <w:color w:val="548DD4" w:themeColor="text2" w:themeTint="99"/>
          </w:rPr>
          <w:delText xml:space="preserve">determination </w:delText>
        </w:r>
      </w:del>
      <w:r w:rsidR="00D815D6">
        <w:rPr>
          <w:color w:val="548DD4" w:themeColor="text2" w:themeTint="99"/>
        </w:rPr>
        <w:t xml:space="preserve">by provision of correction data and integrity information. </w:t>
      </w:r>
      <w:r w:rsidR="00CA59B5" w:rsidRPr="00782A72">
        <w:rPr>
          <w:color w:val="548DD4" w:themeColor="text2" w:themeTint="99"/>
        </w:rPr>
        <w:t xml:space="preserve">For example, Global Navigation Satellite Systems (GNSS) </w:t>
      </w:r>
      <w:del w:id="24" w:author="reviewer-A" w:date="2015-10-28T20:28:00Z">
        <w:r w:rsidR="00CA59B5" w:rsidRPr="00782A72" w:rsidDel="00860F0F">
          <w:rPr>
            <w:color w:val="548DD4" w:themeColor="text2" w:themeTint="99"/>
          </w:rPr>
          <w:delText xml:space="preserve">are </w:delText>
        </w:r>
      </w:del>
      <w:ins w:id="25" w:author="reviewer-A" w:date="2015-10-28T20:28:00Z">
        <w:r w:rsidR="00860F0F">
          <w:rPr>
            <w:color w:val="548DD4" w:themeColor="text2" w:themeTint="99"/>
          </w:rPr>
          <w:t xml:space="preserve">provide </w:t>
        </w:r>
      </w:ins>
      <w:del w:id="26" w:author="reviewer-A" w:date="2015-10-28T20:28:00Z">
        <w:r w:rsidR="00CA59B5" w:rsidRPr="00782A72" w:rsidDel="00860F0F">
          <w:rPr>
            <w:color w:val="548DD4" w:themeColor="text2" w:themeTint="99"/>
          </w:rPr>
          <w:delText xml:space="preserve">space-based services providing </w:delText>
        </w:r>
      </w:del>
      <w:r w:rsidR="00CA59B5" w:rsidRPr="00782A72">
        <w:rPr>
          <w:color w:val="548DD4" w:themeColor="text2" w:themeTint="99"/>
        </w:rPr>
        <w:t xml:space="preserve">radionavigation signals </w:t>
      </w:r>
      <w:r w:rsidR="00CF26F6" w:rsidRPr="00782A72">
        <w:rPr>
          <w:color w:val="548DD4" w:themeColor="text2" w:themeTint="99"/>
        </w:rPr>
        <w:t xml:space="preserve">which </w:t>
      </w:r>
      <w:r w:rsidR="00412F17">
        <w:rPr>
          <w:color w:val="548DD4" w:themeColor="text2" w:themeTint="99"/>
        </w:rPr>
        <w:t>can be used worldwide by</w:t>
      </w:r>
      <w:r w:rsidR="00D905DD" w:rsidRPr="00782A72">
        <w:rPr>
          <w:color w:val="548DD4" w:themeColor="text2" w:themeTint="99"/>
        </w:rPr>
        <w:t xml:space="preserve"> GNSS receivers</w:t>
      </w:r>
      <w:r w:rsidR="00CA59B5" w:rsidRPr="00782A72">
        <w:rPr>
          <w:color w:val="548DD4" w:themeColor="text2" w:themeTint="99"/>
        </w:rPr>
        <w:t xml:space="preserve"> for</w:t>
      </w:r>
      <w:r w:rsidR="00CF26F6" w:rsidRPr="00782A72">
        <w:rPr>
          <w:color w:val="548DD4" w:themeColor="text2" w:themeTint="99"/>
        </w:rPr>
        <w:t xml:space="preserve"> </w:t>
      </w:r>
      <w:r w:rsidR="00CA59B5" w:rsidRPr="00782A72">
        <w:rPr>
          <w:color w:val="548DD4" w:themeColor="text2" w:themeTint="99"/>
        </w:rPr>
        <w:t xml:space="preserve">positioning and timing. </w:t>
      </w:r>
      <w:r w:rsidR="00467FBC" w:rsidRPr="00782A72">
        <w:rPr>
          <w:color w:val="548DD4" w:themeColor="text2" w:themeTint="99"/>
        </w:rPr>
        <w:t xml:space="preserve">The </w:t>
      </w:r>
      <w:del w:id="27" w:author="Noack, Thoralf" w:date="2015-10-29T10:04:00Z">
        <w:r w:rsidR="00467FBC" w:rsidRPr="00782A72" w:rsidDel="00C0360D">
          <w:rPr>
            <w:color w:val="548DD4" w:themeColor="text2" w:themeTint="99"/>
          </w:rPr>
          <w:delText xml:space="preserve">additional </w:delText>
        </w:r>
      </w:del>
      <w:r w:rsidR="00467FBC" w:rsidRPr="00782A72">
        <w:rPr>
          <w:color w:val="548DD4" w:themeColor="text2" w:themeTint="99"/>
        </w:rPr>
        <w:t>use of t</w:t>
      </w:r>
      <w:r w:rsidR="00D905DD" w:rsidRPr="00782A72">
        <w:rPr>
          <w:color w:val="548DD4" w:themeColor="text2" w:themeTint="99"/>
        </w:rPr>
        <w:t xml:space="preserve">errestrial radionavigation services </w:t>
      </w:r>
      <w:r w:rsidR="00CF26F6" w:rsidRPr="00782A72">
        <w:rPr>
          <w:color w:val="548DD4" w:themeColor="text2" w:themeTint="99"/>
        </w:rPr>
        <w:t>(</w:t>
      </w:r>
      <w:ins w:id="28" w:author="Noack, Thoralf" w:date="2015-10-29T10:00:00Z">
        <w:r w:rsidR="00A17AD0">
          <w:rPr>
            <w:color w:val="548DD4" w:themeColor="text2" w:themeTint="99"/>
          </w:rPr>
          <w:t xml:space="preserve">e.g. </w:t>
        </w:r>
      </w:ins>
      <w:r w:rsidR="00CF26F6" w:rsidRPr="00782A72">
        <w:rPr>
          <w:color w:val="548DD4" w:themeColor="text2" w:themeTint="99"/>
        </w:rPr>
        <w:t>eLoran, R-Mode) is</w:t>
      </w:r>
      <w:r w:rsidR="00D905DD" w:rsidRPr="00782A72">
        <w:rPr>
          <w:color w:val="548DD4" w:themeColor="text2" w:themeTint="99"/>
        </w:rPr>
        <w:t xml:space="preserve"> </w:t>
      </w:r>
      <w:r w:rsidR="008B64BB" w:rsidRPr="00782A72">
        <w:rPr>
          <w:color w:val="548DD4" w:themeColor="text2" w:themeTint="99"/>
        </w:rPr>
        <w:t xml:space="preserve">considered as </w:t>
      </w:r>
      <w:ins w:id="29" w:author="Noack, Thoralf" w:date="2015-10-29T10:04:00Z">
        <w:r w:rsidR="00C0360D">
          <w:rPr>
            <w:color w:val="548DD4" w:themeColor="text2" w:themeTint="99"/>
          </w:rPr>
          <w:t xml:space="preserve">additional </w:t>
        </w:r>
      </w:ins>
      <w:del w:id="30" w:author="Noack, Thoralf" w:date="2015-10-29T10:05:00Z">
        <w:r w:rsidR="00CF7131" w:rsidDel="00C0360D">
          <w:rPr>
            <w:color w:val="548DD4" w:themeColor="text2" w:themeTint="99"/>
          </w:rPr>
          <w:delText>appropriate</w:delText>
        </w:r>
        <w:r w:rsidR="00467FBC" w:rsidRPr="00782A72" w:rsidDel="00C0360D">
          <w:rPr>
            <w:color w:val="548DD4" w:themeColor="text2" w:themeTint="99"/>
          </w:rPr>
          <w:delText xml:space="preserve"> mean </w:delText>
        </w:r>
        <w:r w:rsidR="00CF26F6" w:rsidRPr="00782A72" w:rsidDel="00C0360D">
          <w:rPr>
            <w:color w:val="548DD4" w:themeColor="text2" w:themeTint="99"/>
          </w:rPr>
          <w:delText xml:space="preserve">to reduce the impact of GNSS vulnerability </w:delText>
        </w:r>
      </w:del>
      <w:ins w:id="31" w:author="Noack, Thoralf" w:date="2015-10-29T10:05:00Z">
        <w:r w:rsidR="00C0360D">
          <w:rPr>
            <w:color w:val="548DD4" w:themeColor="text2" w:themeTint="99"/>
          </w:rPr>
          <w:t xml:space="preserve">source for </w:t>
        </w:r>
      </w:ins>
      <w:del w:id="32" w:author="Noack, Thoralf" w:date="2015-10-29T10:05:00Z">
        <w:r w:rsidR="00CF26F6" w:rsidRPr="00782A72" w:rsidDel="00C0360D">
          <w:rPr>
            <w:color w:val="548DD4" w:themeColor="text2" w:themeTint="99"/>
          </w:rPr>
          <w:delText xml:space="preserve">on </w:delText>
        </w:r>
      </w:del>
      <w:r w:rsidR="00CF7131">
        <w:rPr>
          <w:color w:val="548DD4" w:themeColor="text2" w:themeTint="99"/>
        </w:rPr>
        <w:t xml:space="preserve">onboard </w:t>
      </w:r>
      <w:r w:rsidR="00CF26F6" w:rsidRPr="00782A72">
        <w:rPr>
          <w:color w:val="548DD4" w:themeColor="text2" w:themeTint="99"/>
        </w:rPr>
        <w:t xml:space="preserve">PNT data provision. Augmentation </w:t>
      </w:r>
      <w:del w:id="33" w:author="reviewer-A" w:date="2015-10-28T20:29:00Z">
        <w:r w:rsidR="00CF26F6" w:rsidRPr="00782A72" w:rsidDel="00860F0F">
          <w:rPr>
            <w:color w:val="548DD4" w:themeColor="text2" w:themeTint="99"/>
          </w:rPr>
          <w:delText xml:space="preserve">services </w:delText>
        </w:r>
      </w:del>
      <w:ins w:id="34" w:author="reviewer-A" w:date="2015-10-28T20:29:00Z">
        <w:r w:rsidR="00860F0F">
          <w:rPr>
            <w:color w:val="548DD4" w:themeColor="text2" w:themeTint="99"/>
          </w:rPr>
          <w:t>systems</w:t>
        </w:r>
        <w:r w:rsidR="00860F0F" w:rsidRPr="00782A72">
          <w:rPr>
            <w:color w:val="548DD4" w:themeColor="text2" w:themeTint="99"/>
          </w:rPr>
          <w:t xml:space="preserve"> </w:t>
        </w:r>
      </w:ins>
      <w:r w:rsidR="00CF26F6" w:rsidRPr="00782A72">
        <w:rPr>
          <w:color w:val="548DD4" w:themeColor="text2" w:themeTint="99"/>
        </w:rPr>
        <w:t xml:space="preserve">such as Differential GNSS (DGNSS) </w:t>
      </w:r>
      <w:del w:id="35" w:author="Noack, Thoralf" w:date="2015-10-29T10:06:00Z">
        <w:r w:rsidR="00CF26F6" w:rsidRPr="00782A72" w:rsidDel="00C0360D">
          <w:rPr>
            <w:color w:val="548DD4" w:themeColor="text2" w:themeTint="99"/>
          </w:rPr>
          <w:delText xml:space="preserve">have been established </w:delText>
        </w:r>
      </w:del>
      <w:ins w:id="36" w:author="Noack, Thoralf" w:date="2015-10-29T10:06:00Z">
        <w:r w:rsidR="00C0360D">
          <w:rPr>
            <w:color w:val="548DD4" w:themeColor="text2" w:themeTint="99"/>
          </w:rPr>
          <w:t xml:space="preserve">are used </w:t>
        </w:r>
      </w:ins>
      <w:r w:rsidR="00CF26F6" w:rsidRPr="00782A72">
        <w:rPr>
          <w:color w:val="548DD4" w:themeColor="text2" w:themeTint="99"/>
        </w:rPr>
        <w:t xml:space="preserve">to improve </w:t>
      </w:r>
      <w:del w:id="37" w:author="Noack, Thoralf" w:date="2015-10-29T10:06:00Z">
        <w:r w:rsidR="00CF26F6" w:rsidRPr="00782A72" w:rsidDel="00C0360D">
          <w:rPr>
            <w:color w:val="548DD4" w:themeColor="text2" w:themeTint="99"/>
          </w:rPr>
          <w:delText xml:space="preserve">the process of </w:delText>
        </w:r>
      </w:del>
      <w:ins w:id="38" w:author="Noack, Thoralf" w:date="2015-10-29T10:06:00Z">
        <w:r w:rsidR="00C0360D">
          <w:rPr>
            <w:color w:val="548DD4" w:themeColor="text2" w:themeTint="99"/>
          </w:rPr>
          <w:t xml:space="preserve">the quality of </w:t>
        </w:r>
      </w:ins>
      <w:r w:rsidR="00CF26F6" w:rsidRPr="00782A72">
        <w:rPr>
          <w:color w:val="548DD4" w:themeColor="text2" w:themeTint="99"/>
        </w:rPr>
        <w:t xml:space="preserve">onboard PNT data </w:t>
      </w:r>
      <w:del w:id="39" w:author="Noack, Thoralf" w:date="2015-10-29T10:06:00Z">
        <w:r w:rsidR="00CF26F6" w:rsidRPr="00782A72" w:rsidDel="00C0360D">
          <w:rPr>
            <w:color w:val="548DD4" w:themeColor="text2" w:themeTint="99"/>
          </w:rPr>
          <w:delText xml:space="preserve">provision in </w:delText>
        </w:r>
        <w:r w:rsidR="00467FBC" w:rsidRPr="00782A72" w:rsidDel="00C0360D">
          <w:rPr>
            <w:color w:val="548DD4" w:themeColor="text2" w:themeTint="99"/>
          </w:rPr>
          <w:delText>relation to quality, continuity, and availability of PNT data output</w:delText>
        </w:r>
      </w:del>
      <w:ins w:id="40" w:author="reviewer-A" w:date="2015-10-28T20:30:00Z">
        <w:del w:id="41" w:author="Noack, Thoralf" w:date="2015-10-29T10:06:00Z">
          <w:r w:rsidR="00860F0F" w:rsidDel="00C0360D">
            <w:rPr>
              <w:color w:val="548DD4" w:themeColor="text2" w:themeTint="99"/>
            </w:rPr>
            <w:delText>.</w:delText>
          </w:r>
        </w:del>
      </w:ins>
      <w:del w:id="42" w:author="Noack, Thoralf" w:date="2015-10-29T10:06:00Z">
        <w:r w:rsidR="00CF26F6" w:rsidRPr="00782A72" w:rsidDel="00C0360D">
          <w:rPr>
            <w:color w:val="548DD4" w:themeColor="text2" w:themeTint="99"/>
          </w:rPr>
          <w:delText xml:space="preserve"> </w:delText>
        </w:r>
      </w:del>
      <w:del w:id="43" w:author="reviewer-A" w:date="2015-10-28T20:31:00Z">
        <w:r w:rsidR="00CF26F6" w:rsidRPr="00782A72" w:rsidDel="00860F0F">
          <w:rPr>
            <w:color w:val="548DD4" w:themeColor="text2" w:themeTint="99"/>
          </w:rPr>
          <w:delText>For this purpose these</w:delText>
        </w:r>
      </w:del>
      <w:ins w:id="44" w:author="reviewer-A" w:date="2015-10-28T20:31:00Z">
        <w:r w:rsidR="00860F0F">
          <w:rPr>
            <w:color w:val="548DD4" w:themeColor="text2" w:themeTint="99"/>
          </w:rPr>
          <w:t>Their</w:t>
        </w:r>
      </w:ins>
      <w:r w:rsidR="00CF26F6" w:rsidRPr="00782A72">
        <w:rPr>
          <w:color w:val="548DD4" w:themeColor="text2" w:themeTint="99"/>
        </w:rPr>
        <w:t xml:space="preserve"> services provide </w:t>
      </w:r>
      <w:r w:rsidR="00CA59B5" w:rsidRPr="00782A72">
        <w:rPr>
          <w:color w:val="548DD4" w:themeColor="text2" w:themeTint="99"/>
        </w:rPr>
        <w:t>real-time corrections and</w:t>
      </w:r>
      <w:r w:rsidR="00C93AB0" w:rsidRPr="00782A72">
        <w:rPr>
          <w:color w:val="548DD4" w:themeColor="text2" w:themeTint="99"/>
        </w:rPr>
        <w:t>/or</w:t>
      </w:r>
      <w:r w:rsidR="00CA59B5" w:rsidRPr="00782A72">
        <w:rPr>
          <w:color w:val="548DD4" w:themeColor="text2" w:themeTint="99"/>
        </w:rPr>
        <w:t xml:space="preserve"> integrity information</w:t>
      </w:r>
      <w:del w:id="45" w:author="Noack, Thoralf" w:date="2015-10-29T10:07:00Z">
        <w:r w:rsidR="00CA59B5" w:rsidRPr="00782A72" w:rsidDel="00C0360D">
          <w:rPr>
            <w:color w:val="548DD4" w:themeColor="text2" w:themeTint="99"/>
          </w:rPr>
          <w:delText xml:space="preserve"> to </w:delText>
        </w:r>
        <w:r w:rsidR="00CF26F6" w:rsidRPr="00782A72" w:rsidDel="00C0360D">
          <w:rPr>
            <w:color w:val="548DD4" w:themeColor="text2" w:themeTint="99"/>
          </w:rPr>
          <w:delText>radionavigation</w:delText>
        </w:r>
        <w:r w:rsidR="00CA59B5" w:rsidRPr="00782A72" w:rsidDel="00C0360D">
          <w:rPr>
            <w:color w:val="548DD4" w:themeColor="text2" w:themeTint="99"/>
          </w:rPr>
          <w:delText xml:space="preserve"> signals</w:delText>
        </w:r>
      </w:del>
      <w:r w:rsidR="00CA59B5" w:rsidRPr="00782A72">
        <w:rPr>
          <w:color w:val="548DD4" w:themeColor="text2" w:themeTint="99"/>
        </w:rPr>
        <w:t>.</w:t>
      </w:r>
      <w:r w:rsidR="00CF26F6" w:rsidRPr="00782A72">
        <w:rPr>
          <w:color w:val="548DD4" w:themeColor="text2" w:themeTint="99"/>
        </w:rPr>
        <w:t xml:space="preserve"> </w:t>
      </w:r>
      <w:ins w:id="46" w:author="Noack, Thoralf" w:date="2015-10-29T10:07:00Z">
        <w:r w:rsidR="00C0360D">
          <w:rPr>
            <w:color w:val="548DD4" w:themeColor="text2" w:themeTint="99"/>
          </w:rPr>
          <w:t xml:space="preserve">A </w:t>
        </w:r>
      </w:ins>
      <w:del w:id="47" w:author="Noack, Thoralf" w:date="2015-10-29T10:07:00Z">
        <w:r w:rsidR="00771DDC" w:rsidDel="00C0360D">
          <w:rPr>
            <w:color w:val="548DD4" w:themeColor="text2" w:themeTint="99"/>
          </w:rPr>
          <w:delText>R</w:delText>
        </w:r>
        <w:r w:rsidR="00C93AB0" w:rsidRPr="00782A72" w:rsidDel="00C0360D">
          <w:rPr>
            <w:color w:val="548DD4" w:themeColor="text2" w:themeTint="99"/>
          </w:rPr>
          <w:delText xml:space="preserve">epresentative </w:delText>
        </w:r>
      </w:del>
      <w:ins w:id="48" w:author="Noack, Thoralf" w:date="2015-10-29T10:07:00Z">
        <w:r w:rsidR="00C0360D">
          <w:rPr>
            <w:color w:val="548DD4" w:themeColor="text2" w:themeTint="99"/>
          </w:rPr>
          <w:t>r</w:t>
        </w:r>
        <w:r w:rsidR="00C0360D" w:rsidRPr="00782A72">
          <w:rPr>
            <w:color w:val="548DD4" w:themeColor="text2" w:themeTint="99"/>
          </w:rPr>
          <w:t xml:space="preserve">epresentative </w:t>
        </w:r>
      </w:ins>
      <w:r w:rsidR="00C93AB0" w:rsidRPr="00782A72">
        <w:rPr>
          <w:color w:val="548DD4" w:themeColor="text2" w:themeTint="99"/>
        </w:rPr>
        <w:t xml:space="preserve">example is the IALA Beacon DGNSS </w:t>
      </w:r>
      <w:del w:id="49" w:author="Noack, Thoralf" w:date="2015-10-29T10:08:00Z">
        <w:r w:rsidR="00C93AB0" w:rsidRPr="00782A72" w:rsidDel="00C0360D">
          <w:rPr>
            <w:color w:val="548DD4" w:themeColor="text2" w:themeTint="99"/>
          </w:rPr>
          <w:delText xml:space="preserve">developed and deployed in the nineties by the maritime community </w:delText>
        </w:r>
      </w:del>
      <w:ins w:id="50" w:author="Noack, Thoralf" w:date="2015-10-29T10:08:00Z">
        <w:r w:rsidR="00C0360D">
          <w:rPr>
            <w:color w:val="548DD4" w:themeColor="text2" w:themeTint="99"/>
          </w:rPr>
          <w:t xml:space="preserve">which is the present standard in the maritime field. </w:t>
        </w:r>
      </w:ins>
      <w:del w:id="51" w:author="Noack, Thoralf" w:date="2015-10-29T10:09:00Z">
        <w:r w:rsidR="00C93AB0" w:rsidRPr="00782A72" w:rsidDel="00C0360D">
          <w:rPr>
            <w:color w:val="548DD4" w:themeColor="text2" w:themeTint="99"/>
          </w:rPr>
          <w:delText xml:space="preserve">to enable that during ship’s navigation in coastal areas the requirements on accuracy and integrity of GNSS-based positioning can be met. </w:delText>
        </w:r>
      </w:del>
      <w:del w:id="52" w:author="Noack, Thoralf" w:date="2015-10-29T10:10:00Z">
        <w:r w:rsidR="008D5858" w:rsidRPr="00782A72" w:rsidDel="00C0360D">
          <w:rPr>
            <w:color w:val="548DD4" w:themeColor="text2" w:themeTint="99"/>
          </w:rPr>
          <w:delText xml:space="preserve">In the last decade the development and deployment of </w:delText>
        </w:r>
      </w:del>
      <w:r w:rsidR="008D5858" w:rsidRPr="00782A72">
        <w:rPr>
          <w:color w:val="548DD4" w:themeColor="text2" w:themeTint="99"/>
        </w:rPr>
        <w:t xml:space="preserve">Satellite Based Augmentation </w:t>
      </w:r>
      <w:del w:id="53" w:author="reviewer-A" w:date="2015-10-28T20:31:00Z">
        <w:r w:rsidR="008D5858" w:rsidRPr="00782A72" w:rsidDel="00860F0F">
          <w:rPr>
            <w:color w:val="548DD4" w:themeColor="text2" w:themeTint="99"/>
          </w:rPr>
          <w:delText xml:space="preserve">Services </w:delText>
        </w:r>
      </w:del>
      <w:ins w:id="54" w:author="reviewer-A" w:date="2015-10-28T20:31:00Z">
        <w:r w:rsidR="00860F0F" w:rsidRPr="00782A72">
          <w:rPr>
            <w:color w:val="548DD4" w:themeColor="text2" w:themeTint="99"/>
          </w:rPr>
          <w:t>S</w:t>
        </w:r>
        <w:r w:rsidR="00860F0F">
          <w:rPr>
            <w:color w:val="548DD4" w:themeColor="text2" w:themeTint="99"/>
          </w:rPr>
          <w:t>ystems</w:t>
        </w:r>
        <w:r w:rsidR="00860F0F" w:rsidRPr="00782A72">
          <w:rPr>
            <w:color w:val="548DD4" w:themeColor="text2" w:themeTint="99"/>
          </w:rPr>
          <w:t xml:space="preserve"> </w:t>
        </w:r>
      </w:ins>
      <w:r w:rsidR="008D5858" w:rsidRPr="00782A72">
        <w:rPr>
          <w:color w:val="548DD4" w:themeColor="text2" w:themeTint="99"/>
        </w:rPr>
        <w:t xml:space="preserve">(SBAS) </w:t>
      </w:r>
      <w:del w:id="55" w:author="Noack, Thoralf" w:date="2015-10-29T10:11:00Z">
        <w:r w:rsidR="008D5858" w:rsidRPr="00782A72" w:rsidDel="00C0360D">
          <w:rPr>
            <w:color w:val="548DD4" w:themeColor="text2" w:themeTint="99"/>
          </w:rPr>
          <w:delText>has been d</w:delText>
        </w:r>
        <w:r w:rsidR="00782A72" w:rsidRPr="00782A72" w:rsidDel="00C0360D">
          <w:rPr>
            <w:color w:val="548DD4" w:themeColor="text2" w:themeTint="99"/>
          </w:rPr>
          <w:delText xml:space="preserve">riven by the </w:delText>
        </w:r>
      </w:del>
      <w:ins w:id="56" w:author="Noack, Thoralf" w:date="2015-10-29T10:11:00Z">
        <w:r w:rsidR="00C0360D">
          <w:rPr>
            <w:color w:val="548DD4" w:themeColor="text2" w:themeTint="99"/>
          </w:rPr>
          <w:t xml:space="preserve">are used </w:t>
        </w:r>
      </w:ins>
      <w:del w:id="57" w:author="Noack, Thoralf" w:date="2015-10-29T10:12:00Z">
        <w:r w:rsidR="00782A72" w:rsidRPr="00782A72" w:rsidDel="00C0360D">
          <w:rPr>
            <w:color w:val="548DD4" w:themeColor="text2" w:themeTint="99"/>
          </w:rPr>
          <w:delText xml:space="preserve">aviation community </w:delText>
        </w:r>
      </w:del>
      <w:r w:rsidR="00782A72" w:rsidRPr="00782A72">
        <w:rPr>
          <w:color w:val="548DD4" w:themeColor="text2" w:themeTint="99"/>
        </w:rPr>
        <w:t>to improve accuracy and integrity of GNSS based positioning and timing</w:t>
      </w:r>
      <w:ins w:id="58" w:author="Noack, Thoralf" w:date="2015-10-29T10:12:00Z">
        <w:r w:rsidR="00C0360D">
          <w:rPr>
            <w:color w:val="548DD4" w:themeColor="text2" w:themeTint="99"/>
          </w:rPr>
          <w:t xml:space="preserve"> </w:t>
        </w:r>
      </w:ins>
      <w:ins w:id="59" w:author="Noack, Thoralf" w:date="2015-10-29T10:13:00Z">
        <w:r w:rsidR="00C0360D" w:rsidRPr="00C0360D">
          <w:rPr>
            <w:color w:val="548DD4" w:themeColor="text2" w:themeTint="99"/>
          </w:rPr>
          <w:t>by the aviation community</w:t>
        </w:r>
      </w:ins>
      <w:r w:rsidR="00782A72" w:rsidRPr="00782A72">
        <w:rPr>
          <w:color w:val="548DD4" w:themeColor="text2" w:themeTint="99"/>
        </w:rPr>
        <w:t xml:space="preserve">. </w:t>
      </w:r>
      <w:r w:rsidR="00782A72">
        <w:rPr>
          <w:color w:val="548DD4" w:themeColor="text2" w:themeTint="99"/>
        </w:rPr>
        <w:t>But even in the maritime segment the alternatively</w:t>
      </w:r>
      <w:r w:rsidR="00201DBC">
        <w:rPr>
          <w:color w:val="548DD4" w:themeColor="text2" w:themeTint="99"/>
        </w:rPr>
        <w:t xml:space="preserve"> as well as</w:t>
      </w:r>
      <w:r w:rsidR="00782A72">
        <w:rPr>
          <w:color w:val="548DD4" w:themeColor="text2" w:themeTint="99"/>
        </w:rPr>
        <w:t xml:space="preserve"> complementary use </w:t>
      </w:r>
      <w:r w:rsidR="00412F17">
        <w:rPr>
          <w:color w:val="548DD4" w:themeColor="text2" w:themeTint="99"/>
        </w:rPr>
        <w:t xml:space="preserve">of </w:t>
      </w:r>
      <w:del w:id="60" w:author="reviewer-A" w:date="2015-10-28T20:31:00Z">
        <w:r w:rsidR="00412F17" w:rsidDel="00860F0F">
          <w:rPr>
            <w:color w:val="548DD4" w:themeColor="text2" w:themeTint="99"/>
          </w:rPr>
          <w:delText xml:space="preserve">SBAS as </w:delText>
        </w:r>
      </w:del>
      <w:r w:rsidR="00412F17">
        <w:rPr>
          <w:color w:val="548DD4" w:themeColor="text2" w:themeTint="99"/>
        </w:rPr>
        <w:t>augmentation service</w:t>
      </w:r>
      <w:ins w:id="61" w:author="reviewer-A" w:date="2015-10-28T20:31:00Z">
        <w:r w:rsidR="00860F0F">
          <w:rPr>
            <w:color w:val="548DD4" w:themeColor="text2" w:themeTint="99"/>
          </w:rPr>
          <w:t>s provided by SBAS</w:t>
        </w:r>
      </w:ins>
      <w:r w:rsidR="00412F17">
        <w:rPr>
          <w:color w:val="548DD4" w:themeColor="text2" w:themeTint="99"/>
        </w:rPr>
        <w:t xml:space="preserve"> is appropriate to</w:t>
      </w:r>
      <w:r w:rsidR="00782A72">
        <w:rPr>
          <w:color w:val="548DD4" w:themeColor="text2" w:themeTint="99"/>
        </w:rPr>
        <w:t xml:space="preserve"> improve th</w:t>
      </w:r>
      <w:r w:rsidR="00701945">
        <w:rPr>
          <w:color w:val="548DD4" w:themeColor="text2" w:themeTint="99"/>
        </w:rPr>
        <w:t>e onboard provision of PNT data</w:t>
      </w:r>
      <w:ins w:id="62" w:author="Noack, Thoralf" w:date="2015-10-29T10:14:00Z">
        <w:r w:rsidR="00A5256C">
          <w:rPr>
            <w:color w:val="548DD4" w:themeColor="text2" w:themeTint="99"/>
          </w:rPr>
          <w:t>.</w:t>
        </w:r>
      </w:ins>
      <w:r w:rsidR="00701945">
        <w:rPr>
          <w:color w:val="548DD4" w:themeColor="text2" w:themeTint="99"/>
        </w:rPr>
        <w:t xml:space="preserve"> </w:t>
      </w:r>
      <w:del w:id="63" w:author="Noack, Thoralf" w:date="2015-10-29T10:14:00Z">
        <w:r w:rsidR="00701945" w:rsidDel="00A5256C">
          <w:rPr>
            <w:color w:val="548DD4" w:themeColor="text2" w:themeTint="99"/>
          </w:rPr>
          <w:delText xml:space="preserve">in relation to </w:delText>
        </w:r>
        <w:r w:rsidR="00771DDC" w:rsidDel="00A5256C">
          <w:rPr>
            <w:color w:val="548DD4" w:themeColor="text2" w:themeTint="99"/>
          </w:rPr>
          <w:delText xml:space="preserve">accuracy, </w:delText>
        </w:r>
        <w:r w:rsidR="00701945" w:rsidDel="00A5256C">
          <w:rPr>
            <w:color w:val="548DD4" w:themeColor="text2" w:themeTint="99"/>
          </w:rPr>
          <w:delText xml:space="preserve">integrity, continuity, </w:delText>
        </w:r>
        <w:r w:rsidR="00201DBC" w:rsidDel="00A5256C">
          <w:rPr>
            <w:color w:val="548DD4" w:themeColor="text2" w:themeTint="99"/>
          </w:rPr>
          <w:delText>and</w:delText>
        </w:r>
        <w:r w:rsidR="00701945" w:rsidDel="00A5256C">
          <w:rPr>
            <w:color w:val="548DD4" w:themeColor="text2" w:themeTint="99"/>
          </w:rPr>
          <w:delText xml:space="preserve"> availability.</w:delText>
        </w:r>
        <w:r w:rsidR="00412F17" w:rsidDel="00A5256C">
          <w:rPr>
            <w:color w:val="548DD4" w:themeColor="text2" w:themeTint="99"/>
          </w:rPr>
          <w:delText xml:space="preserve"> </w:delText>
        </w:r>
      </w:del>
      <w:del w:id="64" w:author="Noack, Thoralf" w:date="2015-10-29T10:17:00Z">
        <w:r w:rsidR="00201DBC" w:rsidDel="00A5256C">
          <w:rPr>
            <w:color w:val="548DD4" w:themeColor="text2" w:themeTint="99"/>
          </w:rPr>
          <w:delText xml:space="preserve">Besides </w:delText>
        </w:r>
      </w:del>
      <w:ins w:id="65" w:author="Noack, Thoralf" w:date="2015-10-29T10:17:00Z">
        <w:r w:rsidR="00A5256C">
          <w:rPr>
            <w:color w:val="548DD4" w:themeColor="text2" w:themeTint="99"/>
          </w:rPr>
          <w:t>Fu</w:t>
        </w:r>
      </w:ins>
      <w:ins w:id="66" w:author="Noack, Thoralf" w:date="2015-10-29T10:18:00Z">
        <w:r w:rsidR="00A5256C">
          <w:rPr>
            <w:color w:val="548DD4" w:themeColor="text2" w:themeTint="99"/>
          </w:rPr>
          <w:t>rt</w:t>
        </w:r>
      </w:ins>
      <w:ins w:id="67" w:author="Noack, Thoralf" w:date="2015-10-29T10:17:00Z">
        <w:r w:rsidR="00A5256C">
          <w:rPr>
            <w:color w:val="548DD4" w:themeColor="text2" w:themeTint="99"/>
          </w:rPr>
          <w:t xml:space="preserve">hermore </w:t>
        </w:r>
      </w:ins>
      <w:ins w:id="68" w:author="Noack, Thoralf" w:date="2015-10-29T10:18:00Z">
        <w:r w:rsidR="00A5256C">
          <w:rPr>
            <w:color w:val="548DD4" w:themeColor="text2" w:themeTint="99"/>
          </w:rPr>
          <w:t xml:space="preserve">the usefulness </w:t>
        </w:r>
      </w:ins>
      <w:del w:id="69" w:author="Noack, Thoralf" w:date="2015-10-29T10:18:00Z">
        <w:r w:rsidR="00201DBC" w:rsidDel="00A5256C">
          <w:rPr>
            <w:color w:val="548DD4" w:themeColor="text2" w:themeTint="99"/>
          </w:rPr>
          <w:delText xml:space="preserve">GNSS augmentations services and non-GNSS radionavigation services </w:delText>
        </w:r>
        <w:r w:rsidR="00D705D3" w:rsidDel="00A5256C">
          <w:rPr>
            <w:color w:val="548DD4" w:themeColor="text2" w:themeTint="99"/>
          </w:rPr>
          <w:delText xml:space="preserve">the usefulness </w:delText>
        </w:r>
      </w:del>
      <w:r w:rsidR="00D705D3">
        <w:rPr>
          <w:color w:val="548DD4" w:themeColor="text2" w:themeTint="99"/>
        </w:rPr>
        <w:t xml:space="preserve">of PNT relevant information services </w:t>
      </w:r>
      <w:del w:id="70" w:author="Noack, Thoralf" w:date="2015-10-29T10:18:00Z">
        <w:r w:rsidR="00D705D3" w:rsidDel="00A5256C">
          <w:rPr>
            <w:color w:val="548DD4" w:themeColor="text2" w:themeTint="99"/>
          </w:rPr>
          <w:delText>is also discussed</w:delText>
        </w:r>
      </w:del>
      <w:ins w:id="71" w:author="Noack, Thoralf" w:date="2015-10-29T10:18:00Z">
        <w:r w:rsidR="00A5256C">
          <w:rPr>
            <w:color w:val="548DD4" w:themeColor="text2" w:themeTint="99"/>
          </w:rPr>
          <w:t>should be taken into account</w:t>
        </w:r>
      </w:ins>
      <w:r w:rsidR="00D705D3">
        <w:rPr>
          <w:color w:val="548DD4" w:themeColor="text2" w:themeTint="99"/>
        </w:rPr>
        <w:t xml:space="preserve">. </w:t>
      </w:r>
      <w:ins w:id="72" w:author="Noack, Thoralf" w:date="2015-10-29T10:19:00Z">
        <w:r w:rsidR="00A5256C">
          <w:rPr>
            <w:color w:val="548DD4" w:themeColor="text2" w:themeTint="99"/>
          </w:rPr>
          <w:t xml:space="preserve">Such a service could provide additional </w:t>
        </w:r>
      </w:ins>
      <w:ins w:id="73" w:author="Noack, Thoralf" w:date="2015-10-29T10:20:00Z">
        <w:r w:rsidR="00A5256C">
          <w:rPr>
            <w:color w:val="548DD4" w:themeColor="text2" w:themeTint="99"/>
          </w:rPr>
          <w:t>information</w:t>
        </w:r>
      </w:ins>
      <w:ins w:id="74" w:author="Noack, Thoralf" w:date="2015-10-29T10:19:00Z">
        <w:r w:rsidR="00A5256C">
          <w:rPr>
            <w:color w:val="548DD4" w:themeColor="text2" w:themeTint="99"/>
          </w:rPr>
          <w:t xml:space="preserve"> </w:t>
        </w:r>
      </w:ins>
      <w:ins w:id="75" w:author="Noack, Thoralf" w:date="2015-10-29T10:20:00Z">
        <w:r w:rsidR="00A5256C">
          <w:rPr>
            <w:color w:val="548DD4" w:themeColor="text2" w:themeTint="99"/>
          </w:rPr>
          <w:t xml:space="preserve">about the status of </w:t>
        </w:r>
      </w:ins>
      <w:ins w:id="76" w:author="Noack, Thoralf" w:date="2015-10-29T10:22:00Z">
        <w:r w:rsidR="00A5256C">
          <w:rPr>
            <w:color w:val="548DD4" w:themeColor="text2" w:themeTint="99"/>
          </w:rPr>
          <w:t xml:space="preserve">all radionavigation services </w:t>
        </w:r>
      </w:ins>
      <w:ins w:id="77" w:author="Noack, Thoralf" w:date="2015-10-29T10:20:00Z">
        <w:r w:rsidR="00A5256C">
          <w:rPr>
            <w:color w:val="548DD4" w:themeColor="text2" w:themeTint="99"/>
          </w:rPr>
          <w:t xml:space="preserve"> </w:t>
        </w:r>
      </w:ins>
      <w:del w:id="78" w:author="Noack, Thoralf" w:date="2015-10-29T10:22:00Z">
        <w:r w:rsidR="00D705D3" w:rsidDel="00A5256C">
          <w:rPr>
            <w:color w:val="548DD4" w:themeColor="text2" w:themeTint="99"/>
          </w:rPr>
          <w:delText xml:space="preserve">Background is that </w:delText>
        </w:r>
        <w:r w:rsidR="001411B7" w:rsidDel="00A5256C">
          <w:rPr>
            <w:color w:val="548DD4" w:themeColor="text2" w:themeTint="99"/>
          </w:rPr>
          <w:delText xml:space="preserve">it may be sufficient in times of increasing availability of radionavigation systems </w:delText>
        </w:r>
      </w:del>
      <w:r w:rsidR="001411B7">
        <w:rPr>
          <w:color w:val="548DD4" w:themeColor="text2" w:themeTint="99"/>
        </w:rPr>
        <w:t xml:space="preserve">to </w:t>
      </w:r>
      <w:r w:rsidR="00D705D3">
        <w:rPr>
          <w:color w:val="548DD4" w:themeColor="text2" w:themeTint="99"/>
        </w:rPr>
        <w:t xml:space="preserve">indicate </w:t>
      </w:r>
      <w:del w:id="79" w:author="Noack, Thoralf" w:date="2015-10-29T10:22:00Z">
        <w:r w:rsidR="005739FB" w:rsidDel="00A5256C">
          <w:rPr>
            <w:color w:val="548DD4" w:themeColor="text2" w:themeTint="99"/>
          </w:rPr>
          <w:delText xml:space="preserve">only </w:delText>
        </w:r>
      </w:del>
      <w:r w:rsidR="00D705D3">
        <w:rPr>
          <w:color w:val="548DD4" w:themeColor="text2" w:themeTint="99"/>
        </w:rPr>
        <w:t>the</w:t>
      </w:r>
      <w:ins w:id="80" w:author="Noack, Thoralf" w:date="2015-10-29T10:23:00Z">
        <w:r w:rsidR="00A5256C">
          <w:rPr>
            <w:color w:val="548DD4" w:themeColor="text2" w:themeTint="99"/>
          </w:rPr>
          <w:t>ir</w:t>
        </w:r>
      </w:ins>
      <w:r w:rsidR="00D705D3">
        <w:rPr>
          <w:color w:val="548DD4" w:themeColor="text2" w:themeTint="99"/>
        </w:rPr>
        <w:t xml:space="preserve"> usability</w:t>
      </w:r>
      <w:ins w:id="81" w:author="Noack, Thoralf" w:date="2015-10-29T10:23:00Z">
        <w:r w:rsidR="00A5256C">
          <w:rPr>
            <w:color w:val="548DD4" w:themeColor="text2" w:themeTint="99"/>
          </w:rPr>
          <w:t>.</w:t>
        </w:r>
      </w:ins>
      <w:r w:rsidR="00D705D3">
        <w:rPr>
          <w:color w:val="548DD4" w:themeColor="text2" w:themeTint="99"/>
        </w:rPr>
        <w:t xml:space="preserve"> </w:t>
      </w:r>
      <w:del w:id="82" w:author="Noack, Thoralf" w:date="2015-10-29T10:23:00Z">
        <w:r w:rsidR="00D705D3" w:rsidDel="00A5256C">
          <w:rPr>
            <w:color w:val="548DD4" w:themeColor="text2" w:themeTint="99"/>
          </w:rPr>
          <w:delText xml:space="preserve">and performance of </w:delText>
        </w:r>
        <w:r w:rsidR="005739FB" w:rsidDel="00A5256C">
          <w:rPr>
            <w:color w:val="548DD4" w:themeColor="text2" w:themeTint="99"/>
          </w:rPr>
          <w:delText>PNT-relevant</w:delText>
        </w:r>
        <w:r w:rsidR="00D705D3" w:rsidDel="00A5256C">
          <w:rPr>
            <w:color w:val="548DD4" w:themeColor="text2" w:themeTint="99"/>
          </w:rPr>
          <w:delText xml:space="preserve"> systems</w:delText>
        </w:r>
        <w:r w:rsidR="005739FB" w:rsidDel="00A5256C">
          <w:rPr>
            <w:color w:val="548DD4" w:themeColor="text2" w:themeTint="99"/>
          </w:rPr>
          <w:delText xml:space="preserve">, </w:delText>
        </w:r>
        <w:r w:rsidR="00D705D3" w:rsidDel="00A5256C">
          <w:rPr>
            <w:color w:val="548DD4" w:themeColor="text2" w:themeTint="99"/>
          </w:rPr>
          <w:delText xml:space="preserve">signals </w:delText>
        </w:r>
        <w:r w:rsidR="005739FB" w:rsidDel="00A5256C">
          <w:rPr>
            <w:color w:val="548DD4" w:themeColor="text2" w:themeTint="99"/>
          </w:rPr>
          <w:delText>and data as informational basis for ship-side equipment to control or weight their utilization.</w:delText>
        </w:r>
      </w:del>
    </w:p>
    <w:p w14:paraId="2858626B" w14:textId="77777777" w:rsidR="004B6EE8" w:rsidRDefault="00245008" w:rsidP="00CA59B5">
      <w:pPr>
        <w:pStyle w:val="BodyText"/>
        <w:rPr>
          <w:color w:val="548DD4" w:themeColor="text2" w:themeTint="99"/>
        </w:rPr>
      </w:pPr>
      <w:ins w:id="83" w:author="Noack, Thoralf" w:date="2015-10-29T10:24:00Z">
        <w:r>
          <w:rPr>
            <w:color w:val="548DD4" w:themeColor="text2" w:themeTint="99"/>
          </w:rPr>
          <w:t xml:space="preserve">The purpose of the </w:t>
        </w:r>
      </w:ins>
      <w:ins w:id="84" w:author="Noack, Thoralf" w:date="2015-10-29T10:25:00Z">
        <w:r>
          <w:rPr>
            <w:color w:val="548DD4" w:themeColor="text2" w:themeTint="99"/>
          </w:rPr>
          <w:t xml:space="preserve">guideline </w:t>
        </w:r>
      </w:ins>
      <w:del w:id="85" w:author="Noack, Thoralf" w:date="2015-10-29T10:25:00Z">
        <w:r w:rsidR="00142C9C" w:rsidDel="00245008">
          <w:rPr>
            <w:color w:val="548DD4" w:themeColor="text2" w:themeTint="99"/>
          </w:rPr>
          <w:delText xml:space="preserve">Prerequisite for an efficient use of </w:delText>
        </w:r>
        <w:r w:rsidR="001411B7" w:rsidDel="00245008">
          <w:rPr>
            <w:color w:val="548DD4" w:themeColor="text2" w:themeTint="99"/>
          </w:rPr>
          <w:delText xml:space="preserve">each </w:delText>
        </w:r>
        <w:r w:rsidR="00142C9C" w:rsidDel="00245008">
          <w:rPr>
            <w:color w:val="548DD4" w:themeColor="text2" w:themeTint="99"/>
          </w:rPr>
          <w:delText xml:space="preserve">PNT-relevant services </w:delText>
        </w:r>
      </w:del>
      <w:r w:rsidR="00142C9C">
        <w:rPr>
          <w:color w:val="548DD4" w:themeColor="text2" w:themeTint="99"/>
        </w:rPr>
        <w:t xml:space="preserve">is the harmonization between </w:t>
      </w:r>
      <w:r w:rsidR="001411B7">
        <w:rPr>
          <w:color w:val="548DD4" w:themeColor="text2" w:themeTint="99"/>
        </w:rPr>
        <w:t xml:space="preserve">service </w:t>
      </w:r>
      <w:r w:rsidR="00142C9C">
        <w:rPr>
          <w:color w:val="548DD4" w:themeColor="text2" w:themeTint="99"/>
        </w:rPr>
        <w:t xml:space="preserve">provision and </w:t>
      </w:r>
      <w:r w:rsidR="001411B7">
        <w:rPr>
          <w:color w:val="548DD4" w:themeColor="text2" w:themeTint="99"/>
        </w:rPr>
        <w:t xml:space="preserve">the </w:t>
      </w:r>
      <w:del w:id="86" w:author="Noack, Thoralf" w:date="2015-10-29T10:25:00Z">
        <w:r w:rsidR="001411B7" w:rsidDel="00245008">
          <w:rPr>
            <w:color w:val="548DD4" w:themeColor="text2" w:themeTint="99"/>
          </w:rPr>
          <w:delText xml:space="preserve">onboard </w:delText>
        </w:r>
      </w:del>
      <w:ins w:id="87" w:author="Noack, Thoralf" w:date="2015-10-29T10:25:00Z">
        <w:r>
          <w:rPr>
            <w:color w:val="548DD4" w:themeColor="text2" w:themeTint="99"/>
          </w:rPr>
          <w:t xml:space="preserve">shipborne </w:t>
        </w:r>
      </w:ins>
      <w:del w:id="88" w:author="Noack, Thoralf" w:date="2015-10-29T10:25:00Z">
        <w:r w:rsidR="001411B7" w:rsidDel="00245008">
          <w:rPr>
            <w:color w:val="548DD4" w:themeColor="text2" w:themeTint="99"/>
          </w:rPr>
          <w:delText xml:space="preserve">use </w:delText>
        </w:r>
      </w:del>
      <w:ins w:id="89" w:author="Noack, Thoralf" w:date="2015-10-29T10:25:00Z">
        <w:r>
          <w:rPr>
            <w:color w:val="548DD4" w:themeColor="text2" w:themeTint="99"/>
          </w:rPr>
          <w:t>utilisation</w:t>
        </w:r>
      </w:ins>
      <w:ins w:id="90" w:author="Noack, Thoralf" w:date="2015-10-29T10:26:00Z">
        <w:r>
          <w:rPr>
            <w:color w:val="548DD4" w:themeColor="text2" w:themeTint="99"/>
          </w:rPr>
          <w:t>.</w:t>
        </w:r>
      </w:ins>
      <w:del w:id="91" w:author="Noack, Thoralf" w:date="2015-10-29T10:26:00Z">
        <w:r w:rsidR="001411B7" w:rsidDel="00245008">
          <w:rPr>
            <w:color w:val="548DD4" w:themeColor="text2" w:themeTint="99"/>
          </w:rPr>
          <w:delText xml:space="preserve">of service output </w:delText>
        </w:r>
      </w:del>
      <w:ins w:id="92" w:author="reviewer-A" w:date="2015-10-28T20:34:00Z">
        <w:del w:id="93" w:author="Noack, Thoralf" w:date="2015-10-29T10:26:00Z">
          <w:r w:rsidR="00116C34" w:rsidDel="00245008">
            <w:rPr>
              <w:color w:val="548DD4" w:themeColor="text2" w:themeTint="99"/>
            </w:rPr>
            <w:delText>signals/</w:delText>
          </w:r>
        </w:del>
      </w:ins>
      <w:del w:id="94" w:author="Noack, Thoralf" w:date="2015-10-29T10:26:00Z">
        <w:r w:rsidR="001411B7" w:rsidDel="00245008">
          <w:rPr>
            <w:color w:val="548DD4" w:themeColor="text2" w:themeTint="99"/>
          </w:rPr>
          <w:delText>data</w:delText>
        </w:r>
      </w:del>
      <w:r w:rsidR="001411B7">
        <w:rPr>
          <w:color w:val="548DD4" w:themeColor="text2" w:themeTint="99"/>
        </w:rPr>
        <w:t xml:space="preserve">. </w:t>
      </w:r>
      <w:ins w:id="95" w:author="Noack, Thoralf" w:date="2015-10-29T10:27:00Z">
        <w:r>
          <w:rPr>
            <w:color w:val="548DD4" w:themeColor="text2" w:themeTint="99"/>
          </w:rPr>
          <w:t>Th</w:t>
        </w:r>
      </w:ins>
      <w:ins w:id="96" w:author="Noack, Thoralf" w:date="2015-10-29T10:28:00Z">
        <w:r>
          <w:rPr>
            <w:color w:val="548DD4" w:themeColor="text2" w:themeTint="99"/>
          </w:rPr>
          <w:t>ere</w:t>
        </w:r>
      </w:ins>
      <w:ins w:id="97" w:author="Noack, Thoralf" w:date="2015-10-29T10:27:00Z">
        <w:r>
          <w:rPr>
            <w:color w:val="548DD4" w:themeColor="text2" w:themeTint="99"/>
          </w:rPr>
          <w:t xml:space="preserve">fore </w:t>
        </w:r>
      </w:ins>
      <w:del w:id="98" w:author="Noack, Thoralf" w:date="2015-10-29T10:26:00Z">
        <w:r w:rsidR="00142C9C" w:rsidDel="00245008">
          <w:rPr>
            <w:color w:val="548DD4" w:themeColor="text2" w:themeTint="99"/>
          </w:rPr>
          <w:delText xml:space="preserve"> </w:delText>
        </w:r>
        <w:r w:rsidR="00701945" w:rsidDel="00245008">
          <w:rPr>
            <w:color w:val="548DD4" w:themeColor="text2" w:themeTint="99"/>
          </w:rPr>
          <w:delText>T</w:delText>
        </w:r>
      </w:del>
      <w:ins w:id="99" w:author="Noack, Thoralf" w:date="2015-10-29T10:26:00Z">
        <w:r>
          <w:rPr>
            <w:color w:val="548DD4" w:themeColor="text2" w:themeTint="99"/>
          </w:rPr>
          <w:t>t</w:t>
        </w:r>
      </w:ins>
      <w:r w:rsidR="00701945">
        <w:rPr>
          <w:color w:val="548DD4" w:themeColor="text2" w:themeTint="99"/>
        </w:rPr>
        <w:t xml:space="preserve">he guideline </w:t>
      </w:r>
      <w:del w:id="100" w:author="Noack, Thoralf" w:date="2015-10-29T10:27:00Z">
        <w:r w:rsidR="00CB0297" w:rsidDel="00245008">
          <w:rPr>
            <w:color w:val="548DD4" w:themeColor="text2" w:themeTint="99"/>
          </w:rPr>
          <w:delText xml:space="preserve">deals with the </w:delText>
        </w:r>
      </w:del>
      <w:ins w:id="101" w:author="Noack, Thoralf" w:date="2015-10-29T10:28:00Z">
        <w:r>
          <w:rPr>
            <w:color w:val="548DD4" w:themeColor="text2" w:themeTint="99"/>
          </w:rPr>
          <w:t>contains</w:t>
        </w:r>
      </w:ins>
      <w:ins w:id="102" w:author="Noack, Thoralf" w:date="2015-10-29T10:27:00Z">
        <w:r>
          <w:rPr>
            <w:color w:val="548DD4" w:themeColor="text2" w:themeTint="99"/>
          </w:rPr>
          <w:t xml:space="preserve"> general rules </w:t>
        </w:r>
      </w:ins>
      <w:del w:id="103" w:author="Noack, Thoralf" w:date="2015-10-29T10:28:00Z">
        <w:r w:rsidR="00CB0297" w:rsidDel="00245008">
          <w:rPr>
            <w:color w:val="548DD4" w:themeColor="text2" w:themeTint="99"/>
          </w:rPr>
          <w:delText>methodical description of</w:delText>
        </w:r>
        <w:r w:rsidR="00F442FB" w:rsidDel="00245008">
          <w:rPr>
            <w:color w:val="548DD4" w:themeColor="text2" w:themeTint="99"/>
          </w:rPr>
          <w:delText xml:space="preserve"> techniques</w:delText>
        </w:r>
        <w:r w:rsidR="00D815D6" w:rsidDel="00245008">
          <w:rPr>
            <w:color w:val="548DD4" w:themeColor="text2" w:themeTint="99"/>
          </w:rPr>
          <w:delText xml:space="preserve">, </w:delText>
        </w:r>
      </w:del>
      <w:r w:rsidR="00CB0297">
        <w:rPr>
          <w:color w:val="548DD4" w:themeColor="text2" w:themeTint="99"/>
        </w:rPr>
        <w:t xml:space="preserve">which can be applied </w:t>
      </w:r>
      <w:r w:rsidR="00CF7131">
        <w:rPr>
          <w:color w:val="548DD4" w:themeColor="text2" w:themeTint="99"/>
        </w:rPr>
        <w:t xml:space="preserve">for onboard PNT data provision </w:t>
      </w:r>
      <w:del w:id="104" w:author="Noack, Thoralf" w:date="2015-10-29T10:29:00Z">
        <w:r w:rsidR="00CF7131" w:rsidDel="00245008">
          <w:rPr>
            <w:color w:val="548DD4" w:themeColor="text2" w:themeTint="99"/>
          </w:rPr>
          <w:delText xml:space="preserve">in the presence of </w:delText>
        </w:r>
      </w:del>
      <w:ins w:id="105" w:author="Noack, Thoralf" w:date="2015-10-29T10:30:00Z">
        <w:r>
          <w:rPr>
            <w:color w:val="548DD4" w:themeColor="text2" w:themeTint="99"/>
          </w:rPr>
          <w:t xml:space="preserve">if </w:t>
        </w:r>
      </w:ins>
      <w:r w:rsidR="00CF7131">
        <w:rPr>
          <w:color w:val="548DD4" w:themeColor="text2" w:themeTint="99"/>
        </w:rPr>
        <w:t>one or more PNT-relevant services</w:t>
      </w:r>
      <w:ins w:id="106" w:author="reviewer-A" w:date="2015-10-28T20:35:00Z">
        <w:r w:rsidR="00116C34">
          <w:rPr>
            <w:color w:val="548DD4" w:themeColor="text2" w:themeTint="99"/>
          </w:rPr>
          <w:t xml:space="preserve"> </w:t>
        </w:r>
      </w:ins>
      <w:ins w:id="107" w:author="Noack, Thoralf" w:date="2015-10-29T10:30:00Z">
        <w:r>
          <w:rPr>
            <w:color w:val="548DD4" w:themeColor="text2" w:themeTint="99"/>
          </w:rPr>
          <w:t xml:space="preserve">are available. </w:t>
        </w:r>
      </w:ins>
      <w:ins w:id="108" w:author="reviewer-A" w:date="2015-10-28T20:35:00Z">
        <w:del w:id="109" w:author="Noack, Thoralf" w:date="2015-10-29T10:30:00Z">
          <w:r w:rsidR="00116C34" w:rsidDel="00245008">
            <w:rPr>
              <w:color w:val="548DD4" w:themeColor="text2" w:themeTint="99"/>
            </w:rPr>
            <w:delText>as shoreside infrastructure</w:delText>
          </w:r>
        </w:del>
      </w:ins>
      <w:del w:id="110" w:author="Noack, Thoralf" w:date="2015-10-29T10:30:00Z">
        <w:r w:rsidR="00CF7131" w:rsidDel="00245008">
          <w:rPr>
            <w:color w:val="548DD4" w:themeColor="text2" w:themeTint="99"/>
          </w:rPr>
          <w:delText xml:space="preserve"> in addition to global available GNSS</w:delText>
        </w:r>
        <w:r w:rsidR="004E6A06" w:rsidDel="00245008">
          <w:rPr>
            <w:color w:val="548DD4" w:themeColor="text2" w:themeTint="99"/>
          </w:rPr>
          <w:delText>(shoreside infrastructure).</w:delText>
        </w:r>
        <w:r w:rsidR="00CF7131" w:rsidDel="00245008">
          <w:rPr>
            <w:color w:val="548DD4" w:themeColor="text2" w:themeTint="99"/>
          </w:rPr>
          <w:delText xml:space="preserve"> </w:delText>
        </w:r>
      </w:del>
      <w:r w:rsidR="002F7A7E">
        <w:rPr>
          <w:color w:val="548DD4" w:themeColor="text2" w:themeTint="99"/>
        </w:rPr>
        <w:t xml:space="preserve">In this context special attention is laid on the </w:t>
      </w:r>
      <w:del w:id="111" w:author="Noack, Thoralf" w:date="2015-10-29T10:31:00Z">
        <w:r w:rsidR="002F7A7E" w:rsidDel="00245008">
          <w:rPr>
            <w:color w:val="548DD4" w:themeColor="text2" w:themeTint="99"/>
          </w:rPr>
          <w:delText xml:space="preserve">elaboration of meaning and </w:delText>
        </w:r>
        <w:r w:rsidR="00E7179B" w:rsidDel="00245008">
          <w:rPr>
            <w:color w:val="548DD4" w:themeColor="text2" w:themeTint="99"/>
          </w:rPr>
          <w:delText>supported</w:delText>
        </w:r>
        <w:r w:rsidR="002F7A7E" w:rsidDel="00245008">
          <w:rPr>
            <w:color w:val="548DD4" w:themeColor="text2" w:themeTint="99"/>
          </w:rPr>
          <w:delText xml:space="preserve"> confidence level </w:delText>
        </w:r>
        <w:r w:rsidR="002F7A7E" w:rsidDel="00245008">
          <w:rPr>
            <w:color w:val="548DD4" w:themeColor="text2" w:themeTint="99"/>
          </w:rPr>
          <w:lastRenderedPageBreak/>
          <w:delText>of</w:delText>
        </w:r>
      </w:del>
      <w:ins w:id="112" w:author="Noack, Thoralf" w:date="2015-10-29T10:31:00Z">
        <w:r>
          <w:rPr>
            <w:color w:val="548DD4" w:themeColor="text2" w:themeTint="99"/>
          </w:rPr>
          <w:t>harmonization of</w:t>
        </w:r>
      </w:ins>
      <w:r w:rsidR="002F7A7E">
        <w:rPr>
          <w:color w:val="548DD4" w:themeColor="text2" w:themeTint="99"/>
        </w:rPr>
        <w:t xml:space="preserve"> safety-relevant information</w:t>
      </w:r>
      <w:r w:rsidR="005739FB">
        <w:rPr>
          <w:color w:val="548DD4" w:themeColor="text2" w:themeTint="99"/>
        </w:rPr>
        <w:t xml:space="preserve"> (e.g. status, data and system integrity)</w:t>
      </w:r>
      <w:r w:rsidR="002F7A7E">
        <w:rPr>
          <w:color w:val="548DD4" w:themeColor="text2" w:themeTint="99"/>
        </w:rPr>
        <w:t xml:space="preserve">. </w:t>
      </w:r>
      <w:r w:rsidR="001411B7">
        <w:rPr>
          <w:color w:val="548DD4" w:themeColor="text2" w:themeTint="99"/>
        </w:rPr>
        <w:t xml:space="preserve">The document summarizes recommendations of service providers, </w:t>
      </w:r>
      <w:ins w:id="113" w:author="Noack, Thoralf" w:date="2015-10-29T10:32:00Z">
        <w:r>
          <w:rPr>
            <w:color w:val="548DD4" w:themeColor="text2" w:themeTint="99"/>
          </w:rPr>
          <w:t xml:space="preserve">such as </w:t>
        </w:r>
      </w:ins>
      <w:r w:rsidR="001411B7">
        <w:rPr>
          <w:color w:val="548DD4" w:themeColor="text2" w:themeTint="99"/>
        </w:rPr>
        <w:t>when and how the provided service data should be used by onboard equipment</w:t>
      </w:r>
      <w:ins w:id="114" w:author="Noack, Thoralf" w:date="2015-10-29T10:32:00Z">
        <w:r>
          <w:rPr>
            <w:color w:val="548DD4" w:themeColor="text2" w:themeTint="99"/>
          </w:rPr>
          <w:t>.</w:t>
        </w:r>
      </w:ins>
      <w:r w:rsidR="001411B7">
        <w:rPr>
          <w:color w:val="548DD4" w:themeColor="text2" w:themeTint="99"/>
        </w:rPr>
        <w:t xml:space="preserve"> </w:t>
      </w:r>
      <w:del w:id="115" w:author="Noack, Thoralf" w:date="2015-10-29T10:32:00Z">
        <w:r w:rsidR="001411B7" w:rsidDel="00245008">
          <w:rPr>
            <w:color w:val="548DD4" w:themeColor="text2" w:themeTint="99"/>
          </w:rPr>
          <w:delText>to</w:delText>
        </w:r>
        <w:r w:rsidR="007457E7" w:rsidDel="00245008">
          <w:rPr>
            <w:color w:val="548DD4" w:themeColor="text2" w:themeTint="99"/>
          </w:rPr>
          <w:delText xml:space="preserve"> ensure</w:delText>
        </w:r>
        <w:r w:rsidR="002F7A7E" w:rsidDel="00245008">
          <w:rPr>
            <w:color w:val="548DD4" w:themeColor="text2" w:themeTint="99"/>
          </w:rPr>
          <w:delText>, control</w:delText>
        </w:r>
        <w:r w:rsidR="007457E7" w:rsidDel="00245008">
          <w:rPr>
            <w:color w:val="548DD4" w:themeColor="text2" w:themeTint="99"/>
          </w:rPr>
          <w:delText xml:space="preserve"> and improve the</w:delText>
        </w:r>
        <w:r w:rsidR="001411B7" w:rsidDel="00245008">
          <w:rPr>
            <w:color w:val="548DD4" w:themeColor="text2" w:themeTint="99"/>
          </w:rPr>
          <w:delText xml:space="preserve"> ship-side PNT data determination.</w:delText>
        </w:r>
        <w:r w:rsidR="00553102" w:rsidDel="00245008">
          <w:rPr>
            <w:color w:val="548DD4" w:themeColor="text2" w:themeTint="99"/>
          </w:rPr>
          <w:delText xml:space="preserve"> </w:delText>
        </w:r>
      </w:del>
      <w:del w:id="116" w:author="Noack, Thoralf" w:date="2015-10-29T10:33:00Z">
        <w:r w:rsidR="004B6EE8" w:rsidDel="00245008">
          <w:rPr>
            <w:color w:val="548DD4" w:themeColor="text2" w:themeTint="99"/>
          </w:rPr>
          <w:delText>Therefore the a</w:delText>
        </w:r>
        <w:r w:rsidR="005739FB" w:rsidDel="00245008">
          <w:rPr>
            <w:color w:val="548DD4" w:themeColor="text2" w:themeTint="99"/>
          </w:rPr>
          <w:delText>im of the</w:delText>
        </w:r>
        <w:r w:rsidR="004B6EE8" w:rsidDel="00245008">
          <w:rPr>
            <w:color w:val="548DD4" w:themeColor="text2" w:themeTint="99"/>
          </w:rPr>
          <w:delText>se</w:delText>
        </w:r>
        <w:r w:rsidR="005739FB" w:rsidDel="00245008">
          <w:rPr>
            <w:color w:val="548DD4" w:themeColor="text2" w:themeTint="99"/>
          </w:rPr>
          <w:delText xml:space="preserve"> guidelines is </w:delText>
        </w:r>
        <w:r w:rsidR="00E7179B" w:rsidDel="00245008">
          <w:rPr>
            <w:color w:val="548DD4" w:themeColor="text2" w:themeTint="99"/>
          </w:rPr>
          <w:delText xml:space="preserve">the harmonisation between service provision and </w:delText>
        </w:r>
        <w:r w:rsidR="005739FB" w:rsidDel="00245008">
          <w:rPr>
            <w:color w:val="548DD4" w:themeColor="text2" w:themeTint="99"/>
          </w:rPr>
          <w:delText xml:space="preserve">service </w:delText>
        </w:r>
        <w:r w:rsidR="00E7179B" w:rsidDel="00245008">
          <w:rPr>
            <w:color w:val="548DD4" w:themeColor="text2" w:themeTint="99"/>
          </w:rPr>
          <w:delText>utilization</w:delText>
        </w:r>
        <w:r w:rsidR="005739FB" w:rsidDel="00245008">
          <w:rPr>
            <w:color w:val="548DD4" w:themeColor="text2" w:themeTint="99"/>
          </w:rPr>
          <w:delText xml:space="preserve"> </w:delText>
        </w:r>
        <w:r w:rsidR="00E7179B" w:rsidDel="00245008">
          <w:rPr>
            <w:color w:val="548DD4" w:themeColor="text2" w:themeTint="99"/>
          </w:rPr>
          <w:delText>to enhance the safety of ships’</w:delText>
        </w:r>
        <w:r w:rsidR="004B6EE8" w:rsidDel="00245008">
          <w:rPr>
            <w:color w:val="548DD4" w:themeColor="text2" w:themeTint="99"/>
          </w:rPr>
          <w:delText xml:space="preserve"> navigation. </w:delText>
        </w:r>
      </w:del>
      <w:del w:id="117" w:author="Noack, Thoralf" w:date="2015-10-29T10:34:00Z">
        <w:r w:rsidR="00DF0E0C" w:rsidDel="00A47499">
          <w:rPr>
            <w:color w:val="548DD4" w:themeColor="text2" w:themeTint="99"/>
          </w:rPr>
          <w:delText>This enables, on the one hand, that an efficient utilization of services on board the ship can be achieved. On the other hand, t</w:delText>
        </w:r>
      </w:del>
      <w:ins w:id="118" w:author="Noack, Thoralf" w:date="2015-10-29T10:34:00Z">
        <w:r w:rsidR="00A47499">
          <w:rPr>
            <w:color w:val="548DD4" w:themeColor="text2" w:themeTint="99"/>
          </w:rPr>
          <w:t>T</w:t>
        </w:r>
      </w:ins>
      <w:r w:rsidR="00DF0E0C">
        <w:rPr>
          <w:color w:val="548DD4" w:themeColor="text2" w:themeTint="99"/>
        </w:rPr>
        <w:t xml:space="preserve">his forces the clarification of responsibilities and dependencies between shore-side and ship-side parts of the maritime PNT system </w:t>
      </w:r>
      <w:del w:id="119" w:author="Noack, Thoralf" w:date="2015-10-29T10:35:00Z">
        <w:r w:rsidR="00DF0E0C" w:rsidDel="00A47499">
          <w:rPr>
            <w:color w:val="548DD4" w:themeColor="text2" w:themeTint="99"/>
          </w:rPr>
          <w:delText xml:space="preserve">to achieve a reliable and resilient PNT data provision </w:delText>
        </w:r>
      </w:del>
      <w:r w:rsidR="006652DA">
        <w:rPr>
          <w:color w:val="548DD4" w:themeColor="text2" w:themeTint="99"/>
        </w:rPr>
        <w:t>under consideration of</w:t>
      </w:r>
      <w:r w:rsidR="00DF0E0C">
        <w:rPr>
          <w:color w:val="548DD4" w:themeColor="text2" w:themeTint="99"/>
        </w:rPr>
        <w:t xml:space="preserve"> </w:t>
      </w:r>
      <w:ins w:id="120" w:author="Noack, Thoralf" w:date="2015-10-29T10:35:00Z">
        <w:r w:rsidR="00A47499">
          <w:rPr>
            <w:color w:val="548DD4" w:themeColor="text2" w:themeTint="99"/>
          </w:rPr>
          <w:t xml:space="preserve">the </w:t>
        </w:r>
      </w:ins>
      <w:r w:rsidR="00DF0E0C">
        <w:rPr>
          <w:color w:val="548DD4" w:themeColor="text2" w:themeTint="99"/>
        </w:rPr>
        <w:t xml:space="preserve">diversity on performance requirements. </w:t>
      </w:r>
    </w:p>
    <w:p w14:paraId="61C47CA2" w14:textId="77777777" w:rsidR="00AF7C0A" w:rsidRPr="00193366" w:rsidRDefault="00AF7C0A" w:rsidP="00AF7C0A">
      <w:pPr>
        <w:pStyle w:val="BodyText"/>
        <w:rPr>
          <w:color w:val="548DD4" w:themeColor="text2" w:themeTint="99"/>
        </w:rPr>
      </w:pPr>
      <w:r w:rsidRPr="00193366">
        <w:rPr>
          <w:color w:val="548DD4" w:themeColor="text2" w:themeTint="99"/>
        </w:rPr>
        <w:t xml:space="preserve">This document </w:t>
      </w:r>
      <w:del w:id="121" w:author="Noack, Thoralf" w:date="2015-10-29T10:37:00Z">
        <w:r w:rsidR="006652DA" w:rsidRPr="00193366" w:rsidDel="00A47499">
          <w:rPr>
            <w:color w:val="548DD4" w:themeColor="text2" w:themeTint="99"/>
          </w:rPr>
          <w:delText xml:space="preserve">is </w:delText>
        </w:r>
        <w:r w:rsidRPr="00193366" w:rsidDel="00A47499">
          <w:rPr>
            <w:color w:val="548DD4" w:themeColor="text2" w:themeTint="99"/>
          </w:rPr>
          <w:delText xml:space="preserve">related </w:delText>
        </w:r>
      </w:del>
      <w:ins w:id="122" w:author="Noack, Thoralf" w:date="2015-10-29T10:37:00Z">
        <w:r w:rsidR="00A47499">
          <w:rPr>
            <w:color w:val="548DD4" w:themeColor="text2" w:themeTint="99"/>
          </w:rPr>
          <w:t xml:space="preserve">use references </w:t>
        </w:r>
      </w:ins>
      <w:r w:rsidR="006652DA" w:rsidRPr="00193366">
        <w:rPr>
          <w:color w:val="548DD4" w:themeColor="text2" w:themeTint="99"/>
        </w:rPr>
        <w:t xml:space="preserve">to existing and future </w:t>
      </w:r>
      <w:r w:rsidRPr="00193366">
        <w:rPr>
          <w:color w:val="548DD4" w:themeColor="text2" w:themeTint="99"/>
        </w:rPr>
        <w:t>recommendations</w:t>
      </w:r>
      <w:r w:rsidR="006652DA" w:rsidRPr="00193366">
        <w:rPr>
          <w:color w:val="548DD4" w:themeColor="text2" w:themeTint="99"/>
        </w:rPr>
        <w:t xml:space="preserve"> and guidelines</w:t>
      </w:r>
      <w:r w:rsidRPr="00193366">
        <w:rPr>
          <w:color w:val="548DD4" w:themeColor="text2" w:themeTint="99"/>
        </w:rPr>
        <w:t xml:space="preserve"> from IALA </w:t>
      </w:r>
      <w:r w:rsidR="006652DA" w:rsidRPr="00193366">
        <w:rPr>
          <w:color w:val="548DD4" w:themeColor="text2" w:themeTint="99"/>
        </w:rPr>
        <w:t xml:space="preserve">dealing with the </w:t>
      </w:r>
      <w:r w:rsidR="00193366" w:rsidRPr="00193366">
        <w:rPr>
          <w:color w:val="548DD4" w:themeColor="text2" w:themeTint="99"/>
        </w:rPr>
        <w:t xml:space="preserve">development, deployment and operation </w:t>
      </w:r>
      <w:r w:rsidR="006652DA" w:rsidRPr="00193366">
        <w:rPr>
          <w:color w:val="548DD4" w:themeColor="text2" w:themeTint="99"/>
        </w:rPr>
        <w:t>of PNT-relevant service</w:t>
      </w:r>
      <w:r w:rsidR="008B599A">
        <w:rPr>
          <w:color w:val="548DD4" w:themeColor="text2" w:themeTint="99"/>
        </w:rPr>
        <w:t>s</w:t>
      </w:r>
      <w:r w:rsidR="006652DA" w:rsidRPr="00193366">
        <w:rPr>
          <w:color w:val="548DD4" w:themeColor="text2" w:themeTint="99"/>
        </w:rPr>
        <w:t xml:space="preserve"> </w:t>
      </w:r>
      <w:r w:rsidR="00193366" w:rsidRPr="00193366">
        <w:rPr>
          <w:color w:val="548DD4" w:themeColor="text2" w:themeTint="99"/>
        </w:rPr>
        <w:t>including technical specification</w:t>
      </w:r>
      <w:r w:rsidR="006652DA" w:rsidRPr="00193366">
        <w:rPr>
          <w:color w:val="548DD4" w:themeColor="text2" w:themeTint="99"/>
        </w:rPr>
        <w:t xml:space="preserve"> of </w:t>
      </w:r>
      <w:r w:rsidR="00193366" w:rsidRPr="00193366">
        <w:rPr>
          <w:color w:val="548DD4" w:themeColor="text2" w:themeTint="99"/>
        </w:rPr>
        <w:t xml:space="preserve">communication interfaces between services and users. </w:t>
      </w:r>
    </w:p>
    <w:p w14:paraId="49EE43EB" w14:textId="77777777" w:rsidR="00AF7C0A" w:rsidRDefault="00AF7C0A" w:rsidP="00AF7C0A">
      <w:pPr>
        <w:pStyle w:val="BodyText"/>
        <w:widowControl w:val="0"/>
        <w:tabs>
          <w:tab w:val="left" w:pos="1841"/>
        </w:tabs>
        <w:kinsoku w:val="0"/>
        <w:overflowPunct w:val="0"/>
        <w:autoSpaceDE w:val="0"/>
        <w:autoSpaceDN w:val="0"/>
        <w:adjustRightInd w:val="0"/>
        <w:spacing w:after="0"/>
        <w:ind w:right="137"/>
        <w:rPr>
          <w:b/>
        </w:rPr>
      </w:pPr>
    </w:p>
    <w:p w14:paraId="54B06BE1" w14:textId="77777777" w:rsidR="00AF7C0A" w:rsidRPr="004D3035" w:rsidDel="00116C34" w:rsidRDefault="00AF7C0A" w:rsidP="00AF7C0A">
      <w:pPr>
        <w:pStyle w:val="BodyText"/>
        <w:widowControl w:val="0"/>
        <w:tabs>
          <w:tab w:val="left" w:pos="1841"/>
        </w:tabs>
        <w:kinsoku w:val="0"/>
        <w:overflowPunct w:val="0"/>
        <w:autoSpaceDE w:val="0"/>
        <w:autoSpaceDN w:val="0"/>
        <w:adjustRightInd w:val="0"/>
        <w:spacing w:after="0"/>
        <w:ind w:right="137"/>
        <w:rPr>
          <w:del w:id="123" w:author="reviewer-A" w:date="2015-10-28T20:36:00Z"/>
          <w:b/>
          <w:spacing w:val="-1"/>
        </w:rPr>
      </w:pPr>
    </w:p>
    <w:p w14:paraId="0F278AF5" w14:textId="77777777" w:rsidR="004D3035" w:rsidRPr="004D3035" w:rsidDel="00116C34" w:rsidRDefault="004D3035" w:rsidP="004D3035">
      <w:pPr>
        <w:pStyle w:val="BodyText"/>
        <w:rPr>
          <w:del w:id="124" w:author="reviewer-A" w:date="2015-10-28T20:36:00Z"/>
          <w:b/>
        </w:rPr>
      </w:pPr>
    </w:p>
    <w:p w14:paraId="7B0A81E9" w14:textId="77777777" w:rsidR="00502F4F" w:rsidRDefault="00502F4F" w:rsidP="00485AD5">
      <w:pPr>
        <w:pStyle w:val="Heading2"/>
        <w:keepNext/>
        <w:numPr>
          <w:ilvl w:val="1"/>
          <w:numId w:val="20"/>
        </w:numPr>
        <w:tabs>
          <w:tab w:val="num" w:pos="840"/>
        </w:tabs>
        <w:rPr>
          <w:rFonts w:cs="Times New Roman"/>
          <w:iCs/>
          <w:sz w:val="28"/>
          <w:szCs w:val="20"/>
          <w:lang w:eastAsia="fi-FI"/>
        </w:rPr>
      </w:pPr>
      <w:bookmarkStart w:id="125" w:name="_Toc430241239"/>
      <w:r w:rsidRPr="00AF7C0A">
        <w:rPr>
          <w:rFonts w:cs="Times New Roman"/>
          <w:iCs/>
          <w:sz w:val="28"/>
          <w:szCs w:val="20"/>
          <w:lang w:eastAsia="fi-FI"/>
        </w:rPr>
        <w:t>Structure of document</w:t>
      </w:r>
      <w:bookmarkEnd w:id="125"/>
      <w:r w:rsidRPr="00AF7C0A">
        <w:rPr>
          <w:rFonts w:cs="Times New Roman"/>
          <w:iCs/>
          <w:sz w:val="28"/>
          <w:szCs w:val="20"/>
          <w:lang w:eastAsia="fi-FI"/>
        </w:rPr>
        <w:t xml:space="preserve"> </w:t>
      </w:r>
    </w:p>
    <w:p w14:paraId="5D26CE97" w14:textId="77777777" w:rsidR="00860F0F" w:rsidDel="00116C34" w:rsidRDefault="00860F0F" w:rsidP="00860F0F">
      <w:pPr>
        <w:pStyle w:val="BodyText"/>
        <w:rPr>
          <w:del w:id="126" w:author="reviewer-A" w:date="2015-10-28T20:36:00Z"/>
          <w:lang w:eastAsia="fi-FI"/>
        </w:rPr>
      </w:pPr>
    </w:p>
    <w:p w14:paraId="34D055F1" w14:textId="77777777" w:rsidR="00860F0F" w:rsidRPr="00860F0F" w:rsidDel="00A97448" w:rsidRDefault="00860F0F" w:rsidP="00860F0F">
      <w:pPr>
        <w:pStyle w:val="BodyText"/>
        <w:rPr>
          <w:del w:id="127" w:author="Noack, Thoralf" w:date="2015-10-29T12:22:00Z"/>
          <w:lang w:eastAsia="fi-FI"/>
        </w:rPr>
      </w:pPr>
    </w:p>
    <w:p w14:paraId="377DC549" w14:textId="77777777" w:rsidR="000404C2" w:rsidRDefault="00186D05" w:rsidP="00E7179B">
      <w:pPr>
        <w:pStyle w:val="BodyText"/>
        <w:rPr>
          <w:color w:val="548DD4" w:themeColor="text2" w:themeTint="99"/>
        </w:rPr>
      </w:pPr>
      <w:r>
        <w:rPr>
          <w:color w:val="548DD4" w:themeColor="text2" w:themeTint="99"/>
        </w:rPr>
        <w:t>Section 1.3</w:t>
      </w:r>
      <w:r w:rsidR="00E7179B" w:rsidRPr="00193366">
        <w:rPr>
          <w:color w:val="548DD4" w:themeColor="text2" w:themeTint="99"/>
        </w:rPr>
        <w:t xml:space="preserve"> </w:t>
      </w:r>
      <w:r w:rsidR="005C13CC">
        <w:rPr>
          <w:color w:val="548DD4" w:themeColor="text2" w:themeTint="99"/>
        </w:rPr>
        <w:t xml:space="preserve">gives an overview about </w:t>
      </w:r>
      <w:r w:rsidR="00193366" w:rsidRPr="00193366">
        <w:rPr>
          <w:color w:val="548DD4" w:themeColor="text2" w:themeTint="99"/>
        </w:rPr>
        <w:t>PNT-relevant services</w:t>
      </w:r>
      <w:r w:rsidR="000070B1">
        <w:rPr>
          <w:color w:val="548DD4" w:themeColor="text2" w:themeTint="99"/>
        </w:rPr>
        <w:t xml:space="preserve"> with relevance for the ship-side PNT data provision</w:t>
      </w:r>
      <w:r w:rsidR="005F539F">
        <w:rPr>
          <w:color w:val="548DD4" w:themeColor="text2" w:themeTint="99"/>
        </w:rPr>
        <w:t xml:space="preserve">. </w:t>
      </w:r>
      <w:r w:rsidR="003849F8">
        <w:rPr>
          <w:color w:val="548DD4" w:themeColor="text2" w:themeTint="99"/>
        </w:rPr>
        <w:t>S</w:t>
      </w:r>
      <w:r w:rsidR="005F539F">
        <w:rPr>
          <w:color w:val="548DD4" w:themeColor="text2" w:themeTint="99"/>
        </w:rPr>
        <w:t>ervice</w:t>
      </w:r>
      <w:r w:rsidR="005C13CC">
        <w:rPr>
          <w:color w:val="548DD4" w:themeColor="text2" w:themeTint="99"/>
        </w:rPr>
        <w:t>s</w:t>
      </w:r>
      <w:r w:rsidR="005F539F">
        <w:rPr>
          <w:color w:val="548DD4" w:themeColor="text2" w:themeTint="99"/>
        </w:rPr>
        <w:t xml:space="preserve"> will be </w:t>
      </w:r>
      <w:r w:rsidR="005C13CC">
        <w:rPr>
          <w:color w:val="548DD4" w:themeColor="text2" w:themeTint="99"/>
        </w:rPr>
        <w:t>classified</w:t>
      </w:r>
      <w:r w:rsidR="005F539F">
        <w:rPr>
          <w:color w:val="548DD4" w:themeColor="text2" w:themeTint="99"/>
        </w:rPr>
        <w:t xml:space="preserve"> in relation to </w:t>
      </w:r>
      <w:r w:rsidR="000404C2">
        <w:rPr>
          <w:color w:val="548DD4" w:themeColor="text2" w:themeTint="99"/>
        </w:rPr>
        <w:t>functions</w:t>
      </w:r>
      <w:r w:rsidR="00EE7921">
        <w:rPr>
          <w:color w:val="548DD4" w:themeColor="text2" w:themeTint="99"/>
        </w:rPr>
        <w:t xml:space="preserve">, </w:t>
      </w:r>
      <w:r w:rsidR="005F539F">
        <w:rPr>
          <w:color w:val="548DD4" w:themeColor="text2" w:themeTint="99"/>
        </w:rPr>
        <w:t>aimed data</w:t>
      </w:r>
      <w:r w:rsidR="000404C2">
        <w:rPr>
          <w:color w:val="548DD4" w:themeColor="text2" w:themeTint="99"/>
        </w:rPr>
        <w:t xml:space="preserve"> </w:t>
      </w:r>
      <w:r w:rsidR="005F539F">
        <w:rPr>
          <w:color w:val="548DD4" w:themeColor="text2" w:themeTint="99"/>
        </w:rPr>
        <w:t>output</w:t>
      </w:r>
      <w:r w:rsidR="00EE7921">
        <w:rPr>
          <w:color w:val="548DD4" w:themeColor="text2" w:themeTint="99"/>
        </w:rPr>
        <w:t xml:space="preserve"> and performance</w:t>
      </w:r>
      <w:r w:rsidR="005F539F">
        <w:rPr>
          <w:color w:val="548DD4" w:themeColor="text2" w:themeTint="99"/>
        </w:rPr>
        <w:t xml:space="preserve">. </w:t>
      </w:r>
      <w:del w:id="128" w:author="reviewer-A" w:date="2015-10-28T20:37:00Z">
        <w:r w:rsidR="000404C2" w:rsidDel="00116C34">
          <w:rPr>
            <w:color w:val="548DD4" w:themeColor="text2" w:themeTint="99"/>
          </w:rPr>
          <w:delText xml:space="preserve">Examples of </w:delText>
        </w:r>
        <w:r w:rsidR="005C13CC" w:rsidDel="00116C34">
          <w:rPr>
            <w:color w:val="548DD4" w:themeColor="text2" w:themeTint="99"/>
          </w:rPr>
          <w:delText>current</w:delText>
        </w:r>
        <w:r w:rsidR="000404C2" w:rsidDel="00116C34">
          <w:rPr>
            <w:color w:val="548DD4" w:themeColor="text2" w:themeTint="99"/>
          </w:rPr>
          <w:delText xml:space="preserve"> or foreseen service implementations are given to explain role and responsibilities within the maritime PNT system. </w:delText>
        </w:r>
      </w:del>
    </w:p>
    <w:p w14:paraId="6F0646FA" w14:textId="77777777" w:rsidR="00222AEB" w:rsidRDefault="00A97448" w:rsidP="00222AEB">
      <w:pPr>
        <w:pStyle w:val="BodyText"/>
        <w:rPr>
          <w:color w:val="548DD4" w:themeColor="text2" w:themeTint="99"/>
        </w:rPr>
      </w:pPr>
      <w:ins w:id="129" w:author="Noack, Thoralf" w:date="2015-10-29T12:24:00Z">
        <w:r>
          <w:rPr>
            <w:color w:val="548DD4" w:themeColor="text2" w:themeTint="99"/>
          </w:rPr>
          <w:t xml:space="preserve">In </w:t>
        </w:r>
      </w:ins>
      <w:r w:rsidR="000404C2" w:rsidRPr="00193366">
        <w:rPr>
          <w:color w:val="548DD4" w:themeColor="text2" w:themeTint="99"/>
        </w:rPr>
        <w:t>Chapter</w:t>
      </w:r>
      <w:r w:rsidR="000404C2">
        <w:rPr>
          <w:color w:val="548DD4" w:themeColor="text2" w:themeTint="99"/>
        </w:rPr>
        <w:t xml:space="preserve"> </w:t>
      </w:r>
      <w:r w:rsidR="00186D05">
        <w:rPr>
          <w:color w:val="548DD4" w:themeColor="text2" w:themeTint="99"/>
        </w:rPr>
        <w:t>2</w:t>
      </w:r>
      <w:r w:rsidR="000404C2">
        <w:rPr>
          <w:color w:val="548DD4" w:themeColor="text2" w:themeTint="99"/>
        </w:rPr>
        <w:t xml:space="preserve"> </w:t>
      </w:r>
      <w:del w:id="130" w:author="Noack, Thoralf" w:date="2015-10-29T12:24:00Z">
        <w:r w:rsidR="00222AEB" w:rsidDel="00A97448">
          <w:rPr>
            <w:color w:val="548DD4" w:themeColor="text2" w:themeTint="99"/>
          </w:rPr>
          <w:delText xml:space="preserve">provides </w:delText>
        </w:r>
      </w:del>
      <w:ins w:id="131" w:author="reviewer-A" w:date="2015-10-28T20:41:00Z">
        <w:del w:id="132" w:author="Noack, Thoralf" w:date="2015-10-29T12:24:00Z">
          <w:r w:rsidR="00116C34" w:rsidDel="00A97448">
            <w:rPr>
              <w:color w:val="548DD4" w:themeColor="text2" w:themeTint="99"/>
            </w:rPr>
            <w:delText xml:space="preserve">deals with </w:delText>
          </w:r>
        </w:del>
      </w:ins>
      <w:del w:id="133" w:author="Noack, Thoralf" w:date="2015-10-29T12:24:00Z">
        <w:r w:rsidR="00222AEB" w:rsidDel="00A97448">
          <w:rPr>
            <w:color w:val="548DD4" w:themeColor="text2" w:themeTint="99"/>
          </w:rPr>
          <w:delText>technical aspects for a service user</w:delText>
        </w:r>
      </w:del>
      <w:ins w:id="134" w:author="reviewer-A" w:date="2015-10-28T20:38:00Z">
        <w:del w:id="135" w:author="Noack, Thoralf" w:date="2015-10-29T12:24:00Z">
          <w:r w:rsidR="00116C34" w:rsidDel="00A97448">
            <w:rPr>
              <w:color w:val="548DD4" w:themeColor="text2" w:themeTint="99"/>
            </w:rPr>
            <w:delText>s</w:delText>
          </w:r>
        </w:del>
      </w:ins>
      <w:del w:id="136" w:author="Noack, Thoralf" w:date="2015-10-29T12:24:00Z">
        <w:r w:rsidR="00222AEB" w:rsidDel="00A97448">
          <w:rPr>
            <w:color w:val="548DD4" w:themeColor="text2" w:themeTint="99"/>
          </w:rPr>
          <w:delText xml:space="preserve"> on how to access on output data of </w:delText>
        </w:r>
        <w:r w:rsidR="000404C2" w:rsidRPr="00193366" w:rsidDel="00A97448">
          <w:rPr>
            <w:color w:val="548DD4" w:themeColor="text2" w:themeTint="99"/>
          </w:rPr>
          <w:delText>PNT-relevant services</w:delText>
        </w:r>
        <w:r w:rsidR="00222AEB" w:rsidDel="00A97448">
          <w:rPr>
            <w:color w:val="548DD4" w:themeColor="text2" w:themeTint="99"/>
          </w:rPr>
          <w:delText>.</w:delText>
        </w:r>
        <w:r w:rsidR="000404C2" w:rsidDel="00A97448">
          <w:rPr>
            <w:color w:val="548DD4" w:themeColor="text2" w:themeTint="99"/>
          </w:rPr>
          <w:delText xml:space="preserve"> For this purpose </w:delText>
        </w:r>
        <w:r w:rsidR="005C13CC" w:rsidDel="00A97448">
          <w:rPr>
            <w:color w:val="548DD4" w:themeColor="text2" w:themeTint="99"/>
          </w:rPr>
          <w:delText>it is necessary to consider all s</w:delText>
        </w:r>
        <w:r w:rsidR="00222AEB" w:rsidDel="00A97448">
          <w:rPr>
            <w:color w:val="548DD4" w:themeColor="text2" w:themeTint="99"/>
          </w:rPr>
          <w:delText>upported communication means</w:delText>
        </w:r>
      </w:del>
      <w:ins w:id="137" w:author="reviewer-A" w:date="2015-10-28T20:41:00Z">
        <w:del w:id="138" w:author="Noack, Thoralf" w:date="2015-10-29T12:24:00Z">
          <w:r w:rsidR="00116C34" w:rsidDel="00A97448">
            <w:rPr>
              <w:color w:val="548DD4" w:themeColor="text2" w:themeTint="99"/>
            </w:rPr>
            <w:delText xml:space="preserve"> are considered</w:delText>
          </w:r>
        </w:del>
      </w:ins>
      <w:del w:id="139" w:author="Noack, Thoralf" w:date="2015-10-29T12:24:00Z">
        <w:r w:rsidR="00F12EE1" w:rsidDel="00A97448">
          <w:rPr>
            <w:color w:val="548DD4" w:themeColor="text2" w:themeTint="99"/>
          </w:rPr>
          <w:delText>, which are applied or</w:delText>
        </w:r>
        <w:r w:rsidR="005C13CC" w:rsidDel="00A97448">
          <w:rPr>
            <w:color w:val="548DD4" w:themeColor="text2" w:themeTint="99"/>
          </w:rPr>
          <w:delText xml:space="preserve"> foreseen to realize the data exchange between service provider and service user. </w:delText>
        </w:r>
      </w:del>
      <w:ins w:id="140" w:author="reviewer-A" w:date="2015-10-28T20:42:00Z">
        <w:del w:id="141" w:author="Noack, Thoralf" w:date="2015-10-29T12:24:00Z">
          <w:r w:rsidR="00116C34" w:rsidDel="00A97448">
            <w:rPr>
              <w:color w:val="548DD4" w:themeColor="text2" w:themeTint="99"/>
            </w:rPr>
            <w:delText>R</w:delText>
          </w:r>
        </w:del>
      </w:ins>
      <w:ins w:id="142" w:author="Noack, Thoralf" w:date="2015-10-29T12:24:00Z">
        <w:r>
          <w:rPr>
            <w:color w:val="548DD4" w:themeColor="text2" w:themeTint="99"/>
          </w:rPr>
          <w:t>r</w:t>
        </w:r>
      </w:ins>
      <w:ins w:id="143" w:author="reviewer-A" w:date="2015-10-28T20:42:00Z">
        <w:r w:rsidR="00116C34">
          <w:rPr>
            <w:color w:val="548DD4" w:themeColor="text2" w:themeTint="99"/>
          </w:rPr>
          <w:t xml:space="preserve">eferences are given, where </w:t>
        </w:r>
      </w:ins>
      <w:del w:id="144" w:author="reviewer-A" w:date="2015-10-28T20:42:00Z">
        <w:r w:rsidR="005C13CC" w:rsidDel="00116C34">
          <w:rPr>
            <w:color w:val="548DD4" w:themeColor="text2" w:themeTint="99"/>
          </w:rPr>
          <w:delText>T</w:delText>
        </w:r>
      </w:del>
      <w:ins w:id="145" w:author="reviewer-A" w:date="2015-10-28T20:42:00Z">
        <w:r w:rsidR="00116C34">
          <w:rPr>
            <w:color w:val="548DD4" w:themeColor="text2" w:themeTint="99"/>
          </w:rPr>
          <w:t>t</w:t>
        </w:r>
      </w:ins>
      <w:r w:rsidR="005C13CC">
        <w:rPr>
          <w:color w:val="548DD4" w:themeColor="text2" w:themeTint="99"/>
        </w:rPr>
        <w:t>he app</w:t>
      </w:r>
      <w:r w:rsidR="009D65D2">
        <w:rPr>
          <w:color w:val="548DD4" w:themeColor="text2" w:themeTint="99"/>
        </w:rPr>
        <w:t>licable communication means are described</w:t>
      </w:r>
      <w:r w:rsidR="005C13CC">
        <w:rPr>
          <w:color w:val="548DD4" w:themeColor="text2" w:themeTint="99"/>
        </w:rPr>
        <w:t xml:space="preserve"> in relation to communication channels and signals up to data protocols, messages, and formats. </w:t>
      </w:r>
    </w:p>
    <w:p w14:paraId="5EDDCD45" w14:textId="77777777" w:rsidR="00C66684" w:rsidRDefault="00F12EE1" w:rsidP="006744B0">
      <w:pPr>
        <w:pStyle w:val="BodyText"/>
        <w:rPr>
          <w:color w:val="548DD4" w:themeColor="text2" w:themeTint="99"/>
        </w:rPr>
      </w:pPr>
      <w:r>
        <w:rPr>
          <w:color w:val="548DD4" w:themeColor="text2" w:themeTint="99"/>
        </w:rPr>
        <w:t xml:space="preserve">Chapter </w:t>
      </w:r>
      <w:r w:rsidR="00186D05">
        <w:rPr>
          <w:color w:val="548DD4" w:themeColor="text2" w:themeTint="99"/>
        </w:rPr>
        <w:t>3</w:t>
      </w:r>
      <w:r>
        <w:rPr>
          <w:color w:val="548DD4" w:themeColor="text2" w:themeTint="99"/>
        </w:rPr>
        <w:t xml:space="preserve"> </w:t>
      </w:r>
      <w:del w:id="146" w:author="reviewer-A" w:date="2015-10-28T20:44:00Z">
        <w:r w:rsidR="00011B3E" w:rsidDel="00F70B22">
          <w:rPr>
            <w:color w:val="548DD4" w:themeColor="text2" w:themeTint="99"/>
          </w:rPr>
          <w:delText>summarizes</w:delText>
        </w:r>
        <w:r w:rsidDel="00F70B22">
          <w:rPr>
            <w:color w:val="548DD4" w:themeColor="text2" w:themeTint="99"/>
          </w:rPr>
          <w:delText xml:space="preserve"> </w:delText>
        </w:r>
      </w:del>
      <w:ins w:id="147" w:author="reviewer-A" w:date="2015-10-28T20:44:00Z">
        <w:del w:id="148" w:author="Noack, Thoralf" w:date="2015-10-29T12:25:00Z">
          <w:r w:rsidR="00F70B22" w:rsidDel="00A97448">
            <w:rPr>
              <w:color w:val="548DD4" w:themeColor="text2" w:themeTint="99"/>
            </w:rPr>
            <w:delText>provides</w:delText>
          </w:r>
        </w:del>
      </w:ins>
      <w:ins w:id="149" w:author="Noack, Thoralf" w:date="2015-10-29T12:25:00Z">
        <w:r w:rsidR="00A97448">
          <w:rPr>
            <w:color w:val="548DD4" w:themeColor="text2" w:themeTint="99"/>
          </w:rPr>
          <w:t>informs about</w:t>
        </w:r>
      </w:ins>
      <w:ins w:id="150" w:author="reviewer-A" w:date="2015-10-28T20:44:00Z">
        <w:r w:rsidR="00F70B22">
          <w:rPr>
            <w:color w:val="548DD4" w:themeColor="text2" w:themeTint="99"/>
          </w:rPr>
          <w:t xml:space="preserve"> </w:t>
        </w:r>
      </w:ins>
      <w:r>
        <w:rPr>
          <w:color w:val="548DD4" w:themeColor="text2" w:themeTint="99"/>
        </w:rPr>
        <w:t xml:space="preserve">recommendations </w:t>
      </w:r>
      <w:ins w:id="151" w:author="Noack, Thoralf" w:date="2015-10-29T12:25:00Z">
        <w:r w:rsidR="00A97448">
          <w:rPr>
            <w:color w:val="548DD4" w:themeColor="text2" w:themeTint="99"/>
          </w:rPr>
          <w:t xml:space="preserve">and guidelines </w:t>
        </w:r>
      </w:ins>
      <w:r>
        <w:rPr>
          <w:color w:val="548DD4" w:themeColor="text2" w:themeTint="99"/>
        </w:rPr>
        <w:t xml:space="preserve">of service providers </w:t>
      </w:r>
      <w:r w:rsidR="009D65D2">
        <w:rPr>
          <w:color w:val="548DD4" w:themeColor="text2" w:themeTint="99"/>
        </w:rPr>
        <w:t xml:space="preserve">on how to use the service data </w:t>
      </w:r>
      <w:r w:rsidR="00EE7921">
        <w:rPr>
          <w:color w:val="548DD4" w:themeColor="text2" w:themeTint="99"/>
        </w:rPr>
        <w:t>during</w:t>
      </w:r>
      <w:r w:rsidR="009D65D2">
        <w:rPr>
          <w:color w:val="548DD4" w:themeColor="text2" w:themeTint="99"/>
        </w:rPr>
        <w:t xml:space="preserve"> onboard PNT data </w:t>
      </w:r>
      <w:r w:rsidR="00EE7921">
        <w:rPr>
          <w:color w:val="548DD4" w:themeColor="text2" w:themeTint="99"/>
        </w:rPr>
        <w:t xml:space="preserve">processing. </w:t>
      </w:r>
      <w:del w:id="152" w:author="Noack, Thoralf" w:date="2015-10-29T12:27:00Z">
        <w:r w:rsidR="006744B0" w:rsidDel="00A97448">
          <w:rPr>
            <w:color w:val="548DD4" w:themeColor="text2" w:themeTint="99"/>
          </w:rPr>
          <w:delText xml:space="preserve">At beginning </w:delText>
        </w:r>
      </w:del>
      <w:ins w:id="153" w:author="reviewer-A" w:date="2015-10-28T20:45:00Z">
        <w:del w:id="154" w:author="Noack, Thoralf" w:date="2015-10-29T12:27:00Z">
          <w:r w:rsidR="00F70B22" w:rsidDel="00A97448">
            <w:rPr>
              <w:color w:val="548DD4" w:themeColor="text2" w:themeTint="99"/>
            </w:rPr>
            <w:delText xml:space="preserve">the provided service data will be summarized and </w:delText>
          </w:r>
        </w:del>
      </w:ins>
      <w:ins w:id="155" w:author="reviewer-A" w:date="2015-10-28T20:46:00Z">
        <w:del w:id="156" w:author="Noack, Thoralf" w:date="2015-10-29T12:27:00Z">
          <w:r w:rsidR="00F70B22" w:rsidDel="00A97448">
            <w:rPr>
              <w:color w:val="548DD4" w:themeColor="text2" w:themeTint="99"/>
            </w:rPr>
            <w:delText>references are provided where</w:delText>
          </w:r>
        </w:del>
      </w:ins>
      <w:ins w:id="157" w:author="reviewer-A" w:date="2015-10-28T20:45:00Z">
        <w:del w:id="158" w:author="Noack, Thoralf" w:date="2015-10-29T12:27:00Z">
          <w:r w:rsidR="00F70B22" w:rsidDel="00A97448">
            <w:rPr>
              <w:color w:val="548DD4" w:themeColor="text2" w:themeTint="99"/>
            </w:rPr>
            <w:delText xml:space="preserve"> </w:delText>
          </w:r>
        </w:del>
      </w:ins>
      <w:del w:id="159" w:author="Noack, Thoralf" w:date="2015-10-29T12:27:00Z">
        <w:r w:rsidR="006744B0" w:rsidDel="00A97448">
          <w:rPr>
            <w:color w:val="548DD4" w:themeColor="text2" w:themeTint="99"/>
          </w:rPr>
          <w:delText>algorithm</w:delText>
        </w:r>
        <w:r w:rsidR="00977EA2" w:rsidDel="00A97448">
          <w:rPr>
            <w:color w:val="548DD4" w:themeColor="text2" w:themeTint="99"/>
          </w:rPr>
          <w:delText>s</w:delText>
        </w:r>
        <w:r w:rsidR="006744B0" w:rsidDel="00A97448">
          <w:rPr>
            <w:color w:val="548DD4" w:themeColor="text2" w:themeTint="99"/>
          </w:rPr>
          <w:delText xml:space="preserve"> and methods are described, which are sufficient for t</w:delText>
        </w:r>
        <w:r w:rsidR="00EE7921" w:rsidDel="00A97448">
          <w:rPr>
            <w:color w:val="548DD4" w:themeColor="text2" w:themeTint="99"/>
          </w:rPr>
          <w:delText xml:space="preserve">he </w:delText>
        </w:r>
        <w:r w:rsidR="006744B0" w:rsidDel="00A97448">
          <w:rPr>
            <w:color w:val="548DD4" w:themeColor="text2" w:themeTint="99"/>
          </w:rPr>
          <w:delText xml:space="preserve">onboard </w:delText>
        </w:r>
        <w:r w:rsidR="00EE7921" w:rsidDel="00A97448">
          <w:rPr>
            <w:color w:val="548DD4" w:themeColor="text2" w:themeTint="99"/>
          </w:rPr>
          <w:delText xml:space="preserve">generation of PNT data </w:delText>
        </w:r>
        <w:r w:rsidR="006744B0" w:rsidDel="00A97448">
          <w:rPr>
            <w:color w:val="548DD4" w:themeColor="text2" w:themeTint="99"/>
          </w:rPr>
          <w:delText>and</w:delText>
        </w:r>
        <w:r w:rsidR="00EE7921" w:rsidDel="00A97448">
          <w:rPr>
            <w:color w:val="548DD4" w:themeColor="text2" w:themeTint="99"/>
          </w:rPr>
          <w:delText xml:space="preserve"> the integrity monitoring</w:delText>
        </w:r>
        <w:r w:rsidR="006744B0" w:rsidDel="00A97448">
          <w:rPr>
            <w:color w:val="548DD4" w:themeColor="text2" w:themeTint="99"/>
          </w:rPr>
          <w:delText xml:space="preserve">. In this context special attention is laid on </w:delText>
        </w:r>
        <w:r w:rsidR="00437654" w:rsidDel="00A97448">
          <w:rPr>
            <w:color w:val="548DD4" w:themeColor="text2" w:themeTint="99"/>
          </w:rPr>
          <w:delText xml:space="preserve">onboard </w:delText>
        </w:r>
        <w:r w:rsidR="006744B0" w:rsidDel="00A97448">
          <w:rPr>
            <w:color w:val="548DD4" w:themeColor="text2" w:themeTint="99"/>
          </w:rPr>
          <w:delText>decision</w:delText>
        </w:r>
        <w:r w:rsidR="00D6029F" w:rsidDel="00A97448">
          <w:rPr>
            <w:color w:val="548DD4" w:themeColor="text2" w:themeTint="99"/>
          </w:rPr>
          <w:delText xml:space="preserve"> processes </w:delText>
        </w:r>
        <w:r w:rsidR="00B12A7A" w:rsidDel="00A97448">
          <w:rPr>
            <w:color w:val="548DD4" w:themeColor="text2" w:themeTint="99"/>
          </w:rPr>
          <w:delText>using</w:delText>
        </w:r>
        <w:r w:rsidR="006744B0" w:rsidDel="00A97448">
          <w:rPr>
            <w:color w:val="548DD4" w:themeColor="text2" w:themeTint="99"/>
          </w:rPr>
          <w:delText xml:space="preserve"> integrity and status information</w:delText>
        </w:r>
        <w:r w:rsidR="00D6029F" w:rsidDel="00A97448">
          <w:rPr>
            <w:color w:val="548DD4" w:themeColor="text2" w:themeTint="99"/>
          </w:rPr>
          <w:delText xml:space="preserve"> provided by </w:delText>
        </w:r>
        <w:r w:rsidR="00B12A7A" w:rsidDel="00A97448">
          <w:rPr>
            <w:color w:val="548DD4" w:themeColor="text2" w:themeTint="99"/>
          </w:rPr>
          <w:delText xml:space="preserve">the </w:delText>
        </w:r>
        <w:r w:rsidR="00D6029F" w:rsidDel="00A97448">
          <w:rPr>
            <w:color w:val="548DD4" w:themeColor="text2" w:themeTint="99"/>
          </w:rPr>
          <w:delText>service</w:delText>
        </w:r>
        <w:r w:rsidR="00437654" w:rsidDel="00A97448">
          <w:rPr>
            <w:color w:val="548DD4" w:themeColor="text2" w:themeTint="99"/>
          </w:rPr>
          <w:delText>s</w:delText>
        </w:r>
        <w:r w:rsidR="00D6029F" w:rsidDel="00A97448">
          <w:rPr>
            <w:color w:val="548DD4" w:themeColor="text2" w:themeTint="99"/>
          </w:rPr>
          <w:delText xml:space="preserve">. </w:delText>
        </w:r>
      </w:del>
      <w:r w:rsidR="00011B3E">
        <w:rPr>
          <w:color w:val="548DD4" w:themeColor="text2" w:themeTint="99"/>
        </w:rPr>
        <w:t xml:space="preserve">Furthermore the chapter provides </w:t>
      </w:r>
      <w:del w:id="160" w:author="Noack, Thoralf" w:date="2015-10-29T12:27:00Z">
        <w:r w:rsidR="00011B3E" w:rsidDel="00A97448">
          <w:rPr>
            <w:color w:val="548DD4" w:themeColor="text2" w:themeTint="99"/>
          </w:rPr>
          <w:delText xml:space="preserve">basic principles </w:delText>
        </w:r>
      </w:del>
      <w:ins w:id="161" w:author="Noack, Thoralf" w:date="2015-10-29T12:27:00Z">
        <w:r w:rsidR="00A97448">
          <w:rPr>
            <w:color w:val="548DD4" w:themeColor="text2" w:themeTint="99"/>
          </w:rPr>
          <w:t xml:space="preserve">rules </w:t>
        </w:r>
      </w:ins>
      <w:r w:rsidR="00011B3E">
        <w:rPr>
          <w:color w:val="548DD4" w:themeColor="text2" w:themeTint="99"/>
        </w:rPr>
        <w:t>for the</w:t>
      </w:r>
      <w:r w:rsidR="00D6029F">
        <w:rPr>
          <w:color w:val="548DD4" w:themeColor="text2" w:themeTint="99"/>
        </w:rPr>
        <w:t xml:space="preserve"> integrated use of various services</w:t>
      </w:r>
      <w:del w:id="162" w:author="Noack, Thoralf" w:date="2015-10-29T12:28:00Z">
        <w:r w:rsidR="00D6029F" w:rsidDel="00A97448">
          <w:rPr>
            <w:color w:val="548DD4" w:themeColor="text2" w:themeTint="99"/>
          </w:rPr>
          <w:delText xml:space="preserve"> </w:delText>
        </w:r>
        <w:r w:rsidR="00C66684" w:rsidDel="00A97448">
          <w:rPr>
            <w:color w:val="548DD4" w:themeColor="text2" w:themeTint="99"/>
          </w:rPr>
          <w:delText>within onboard PNT data determination and integrity monitoring</w:delText>
        </w:r>
      </w:del>
      <w:r w:rsidR="00C66684">
        <w:rPr>
          <w:color w:val="548DD4" w:themeColor="text2" w:themeTint="99"/>
        </w:rPr>
        <w:t xml:space="preserve">. In </w:t>
      </w:r>
      <w:del w:id="163" w:author="Noack, Thoralf" w:date="2015-10-29T12:29:00Z">
        <w:r w:rsidR="00C66684" w:rsidDel="00A97448">
          <w:rPr>
            <w:color w:val="548DD4" w:themeColor="text2" w:themeTint="99"/>
          </w:rPr>
          <w:delText xml:space="preserve">this context </w:delText>
        </w:r>
      </w:del>
      <w:ins w:id="164" w:author="Noack, Thoralf" w:date="2015-10-29T12:29:00Z">
        <w:r w:rsidR="00A97448">
          <w:rPr>
            <w:color w:val="548DD4" w:themeColor="text2" w:themeTint="99"/>
          </w:rPr>
          <w:t xml:space="preserve">addition </w:t>
        </w:r>
      </w:ins>
      <w:r w:rsidR="00A31A22">
        <w:rPr>
          <w:color w:val="548DD4" w:themeColor="text2" w:themeTint="99"/>
        </w:rPr>
        <w:t>various</w:t>
      </w:r>
      <w:r w:rsidR="00C66684">
        <w:rPr>
          <w:color w:val="548DD4" w:themeColor="text2" w:themeTint="99"/>
        </w:rPr>
        <w:t xml:space="preserve"> coverage aspects are </w:t>
      </w:r>
      <w:r w:rsidR="00A31A22">
        <w:rPr>
          <w:color w:val="548DD4" w:themeColor="text2" w:themeTint="99"/>
        </w:rPr>
        <w:t>considered</w:t>
      </w:r>
      <w:r w:rsidR="00C66684">
        <w:rPr>
          <w:color w:val="548DD4" w:themeColor="text2" w:themeTint="99"/>
        </w:rPr>
        <w:t>.</w:t>
      </w:r>
    </w:p>
    <w:p w14:paraId="7E18B1FF" w14:textId="77777777" w:rsidR="00A31A22" w:rsidRDefault="00C66684" w:rsidP="00727196">
      <w:pPr>
        <w:pStyle w:val="BodyText"/>
        <w:rPr>
          <w:color w:val="548DD4" w:themeColor="text2" w:themeTint="99"/>
        </w:rPr>
      </w:pPr>
      <w:r>
        <w:rPr>
          <w:color w:val="548DD4" w:themeColor="text2" w:themeTint="99"/>
        </w:rPr>
        <w:t xml:space="preserve">Chapter </w:t>
      </w:r>
      <w:r w:rsidR="009E5C01">
        <w:rPr>
          <w:color w:val="548DD4" w:themeColor="text2" w:themeTint="99"/>
        </w:rPr>
        <w:t>4 deals</w:t>
      </w:r>
      <w:r w:rsidR="00A31A22">
        <w:rPr>
          <w:color w:val="548DD4" w:themeColor="text2" w:themeTint="99"/>
        </w:rPr>
        <w:t xml:space="preserve"> with </w:t>
      </w:r>
      <w:ins w:id="165" w:author="Noack, Thoralf" w:date="2015-10-29T12:30:00Z">
        <w:r w:rsidR="00A97448">
          <w:rPr>
            <w:color w:val="8DB3E2" w:themeColor="text2" w:themeTint="66"/>
            <w:lang w:eastAsia="de-DE"/>
          </w:rPr>
          <w:t xml:space="preserve">new and innovative approaches for enhanced service provision and its impact for improved onboard PNT data processing. </w:t>
        </w:r>
      </w:ins>
      <w:del w:id="166" w:author="Noack, Thoralf" w:date="2015-10-29T12:30:00Z">
        <w:r w:rsidR="00A31A22" w:rsidDel="001902A0">
          <w:rPr>
            <w:color w:val="548DD4" w:themeColor="text2" w:themeTint="99"/>
          </w:rPr>
          <w:delText>the coordination between shore-side and ship-side integrity monitoring</w:delText>
        </w:r>
        <w:r w:rsidR="003B4203" w:rsidDel="001902A0">
          <w:rPr>
            <w:color w:val="548DD4" w:themeColor="text2" w:themeTint="99"/>
          </w:rPr>
          <w:delText xml:space="preserve">. Effectively, the onboard PNT data processing </w:delText>
        </w:r>
        <w:r w:rsidR="00F942CE" w:rsidDel="001902A0">
          <w:rPr>
            <w:color w:val="548DD4" w:themeColor="text2" w:themeTint="99"/>
          </w:rPr>
          <w:delText>acts as</w:delText>
        </w:r>
        <w:r w:rsidR="003B4203" w:rsidDel="001902A0">
          <w:rPr>
            <w:color w:val="548DD4" w:themeColor="text2" w:themeTint="99"/>
          </w:rPr>
          <w:delText xml:space="preserve"> “user” of </w:delText>
        </w:r>
        <w:r w:rsidR="00727196" w:rsidDel="001902A0">
          <w:rPr>
            <w:color w:val="548DD4" w:themeColor="text2" w:themeTint="99"/>
          </w:rPr>
          <w:delText xml:space="preserve">all </w:delText>
        </w:r>
        <w:r w:rsidR="003B4203" w:rsidDel="001902A0">
          <w:rPr>
            <w:color w:val="548DD4" w:themeColor="text2" w:themeTint="99"/>
          </w:rPr>
          <w:delText>PNT-relevant services</w:delText>
        </w:r>
        <w:r w:rsidR="00F942CE" w:rsidDel="001902A0">
          <w:rPr>
            <w:color w:val="548DD4" w:themeColor="text2" w:themeTint="99"/>
          </w:rPr>
          <w:delText xml:space="preserve">. </w:delText>
        </w:r>
        <w:r w:rsidR="00727196" w:rsidDel="001902A0">
          <w:rPr>
            <w:color w:val="548DD4" w:themeColor="text2" w:themeTint="99"/>
          </w:rPr>
          <w:delText xml:space="preserve">Therefore requirements on service provision should be derived from ship-side needs taking into account possibilities for a further improvement of PNT data provision in relation, to accuracy, integrity, continuity, and availability. In this context the demand on </w:delText>
        </w:r>
        <w:r w:rsidR="003B4203" w:rsidDel="001902A0">
          <w:rPr>
            <w:color w:val="548DD4" w:themeColor="text2" w:themeTint="99"/>
          </w:rPr>
          <w:delText>trustworthy status and integrity information in relation to available WWRNS and PNT-relevant services</w:delText>
        </w:r>
        <w:r w:rsidR="00727196" w:rsidDel="001902A0">
          <w:rPr>
            <w:color w:val="548DD4" w:themeColor="text2" w:themeTint="99"/>
          </w:rPr>
          <w:delText xml:space="preserve"> will be clarified.</w:delText>
        </w:r>
        <w:r w:rsidR="003B4203" w:rsidDel="001902A0">
          <w:rPr>
            <w:color w:val="548DD4" w:themeColor="text2" w:themeTint="99"/>
          </w:rPr>
          <w:delText xml:space="preserve"> </w:delText>
        </w:r>
      </w:del>
    </w:p>
    <w:p w14:paraId="14716CFD" w14:textId="77777777" w:rsidR="00E7179B" w:rsidRPr="00186D05" w:rsidRDefault="00E7179B" w:rsidP="00E7179B">
      <w:pPr>
        <w:pStyle w:val="BodyText"/>
        <w:rPr>
          <w:color w:val="548DD4" w:themeColor="text2" w:themeTint="99"/>
        </w:rPr>
      </w:pPr>
      <w:r w:rsidRPr="00186D05">
        <w:rPr>
          <w:color w:val="548DD4" w:themeColor="text2" w:themeTint="99"/>
        </w:rPr>
        <w:t>The following annexes are included:</w:t>
      </w:r>
    </w:p>
    <w:p w14:paraId="5E6EE85F" w14:textId="77777777" w:rsidR="00E7179B" w:rsidRPr="00186D05" w:rsidRDefault="00E7179B" w:rsidP="00E7179B">
      <w:pPr>
        <w:numPr>
          <w:ilvl w:val="0"/>
          <w:numId w:val="47"/>
        </w:numPr>
        <w:spacing w:before="60" w:after="60"/>
        <w:jc w:val="both"/>
        <w:rPr>
          <w:color w:val="548DD4" w:themeColor="text2" w:themeTint="99"/>
        </w:rPr>
      </w:pPr>
      <w:r w:rsidRPr="00186D05">
        <w:rPr>
          <w:color w:val="548DD4" w:themeColor="text2" w:themeTint="99"/>
        </w:rPr>
        <w:lastRenderedPageBreak/>
        <w:t xml:space="preserve">Annex A: </w:t>
      </w:r>
      <w:r w:rsidR="00F12EE1" w:rsidRPr="00186D05">
        <w:rPr>
          <w:color w:val="548DD4" w:themeColor="text2" w:themeTint="99"/>
        </w:rPr>
        <w:tab/>
      </w:r>
      <w:r w:rsidRPr="00186D05">
        <w:rPr>
          <w:color w:val="548DD4" w:themeColor="text2" w:themeTint="99"/>
        </w:rPr>
        <w:t>Abbreviations</w:t>
      </w:r>
    </w:p>
    <w:p w14:paraId="5FD562C5" w14:textId="77777777" w:rsidR="00E7179B" w:rsidRDefault="00E7179B" w:rsidP="00E7179B">
      <w:pPr>
        <w:numPr>
          <w:ilvl w:val="0"/>
          <w:numId w:val="47"/>
        </w:numPr>
        <w:spacing w:before="60" w:after="60"/>
        <w:jc w:val="both"/>
        <w:rPr>
          <w:color w:val="548DD4" w:themeColor="text2" w:themeTint="99"/>
        </w:rPr>
      </w:pPr>
      <w:r w:rsidRPr="00186D05">
        <w:rPr>
          <w:color w:val="548DD4" w:themeColor="text2" w:themeTint="99"/>
        </w:rPr>
        <w:t xml:space="preserve">Annex B: </w:t>
      </w:r>
      <w:r w:rsidR="00F12EE1" w:rsidRPr="00186D05">
        <w:rPr>
          <w:color w:val="548DD4" w:themeColor="text2" w:themeTint="99"/>
        </w:rPr>
        <w:tab/>
      </w:r>
      <w:r w:rsidR="00186D05" w:rsidRPr="00186D05">
        <w:rPr>
          <w:color w:val="548DD4" w:themeColor="text2" w:themeTint="99"/>
        </w:rPr>
        <w:t>Definitions</w:t>
      </w:r>
    </w:p>
    <w:p w14:paraId="183B0CBD" w14:textId="77777777" w:rsidR="00C66684" w:rsidRPr="00186D05" w:rsidRDefault="00C66684" w:rsidP="00E7179B">
      <w:pPr>
        <w:numPr>
          <w:ilvl w:val="0"/>
          <w:numId w:val="47"/>
        </w:numPr>
        <w:spacing w:before="60" w:after="60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>Annex C:</w:t>
      </w:r>
      <w:r>
        <w:rPr>
          <w:color w:val="548DD4" w:themeColor="text2" w:themeTint="99"/>
        </w:rPr>
        <w:tab/>
        <w:t>References</w:t>
      </w:r>
    </w:p>
    <w:p w14:paraId="2C647B17" w14:textId="77777777" w:rsidR="00502F4F" w:rsidRPr="004D3035" w:rsidRDefault="00502F4F" w:rsidP="00502F4F">
      <w:pPr>
        <w:rPr>
          <w:b/>
        </w:rPr>
      </w:pPr>
    </w:p>
    <w:p w14:paraId="25D2DF53" w14:textId="77777777" w:rsidR="00502F4F" w:rsidRPr="00186D05" w:rsidRDefault="00B34FDB" w:rsidP="00186D05">
      <w:pPr>
        <w:pStyle w:val="Heading2"/>
        <w:keepNext/>
        <w:numPr>
          <w:ilvl w:val="1"/>
          <w:numId w:val="20"/>
        </w:numPr>
        <w:tabs>
          <w:tab w:val="num" w:pos="840"/>
        </w:tabs>
        <w:rPr>
          <w:rFonts w:cs="Times New Roman"/>
          <w:iCs/>
          <w:sz w:val="28"/>
          <w:szCs w:val="20"/>
          <w:lang w:eastAsia="fi-FI"/>
        </w:rPr>
      </w:pPr>
      <w:bookmarkStart w:id="167" w:name="_Toc430241240"/>
      <w:r w:rsidRPr="00186D05">
        <w:rPr>
          <w:rFonts w:cs="Times New Roman"/>
          <w:iCs/>
          <w:sz w:val="28"/>
          <w:szCs w:val="20"/>
          <w:lang w:eastAsia="fi-FI"/>
        </w:rPr>
        <w:t xml:space="preserve">Overview of </w:t>
      </w:r>
      <w:r w:rsidR="00193366" w:rsidRPr="00186D05">
        <w:rPr>
          <w:rFonts w:cs="Times New Roman"/>
          <w:iCs/>
          <w:sz w:val="28"/>
          <w:szCs w:val="20"/>
          <w:lang w:eastAsia="fi-FI"/>
        </w:rPr>
        <w:t>PNT-relevant</w:t>
      </w:r>
      <w:r w:rsidRPr="00186D05">
        <w:rPr>
          <w:rFonts w:cs="Times New Roman"/>
          <w:iCs/>
          <w:sz w:val="28"/>
          <w:szCs w:val="20"/>
          <w:lang w:eastAsia="fi-FI"/>
        </w:rPr>
        <w:t xml:space="preserve"> Service</w:t>
      </w:r>
      <w:r w:rsidR="00851D90" w:rsidRPr="00186D05">
        <w:rPr>
          <w:rFonts w:cs="Times New Roman"/>
          <w:iCs/>
          <w:sz w:val="28"/>
          <w:szCs w:val="20"/>
          <w:lang w:eastAsia="fi-FI"/>
        </w:rPr>
        <w:t>s</w:t>
      </w:r>
      <w:bookmarkEnd w:id="167"/>
      <w:r w:rsidR="004D3035" w:rsidRPr="00186D05">
        <w:rPr>
          <w:rFonts w:cs="Times New Roman"/>
          <w:iCs/>
          <w:sz w:val="28"/>
          <w:szCs w:val="20"/>
          <w:lang w:eastAsia="fi-FI"/>
        </w:rPr>
        <w:t xml:space="preserve"> </w:t>
      </w:r>
    </w:p>
    <w:p w14:paraId="25CE2EF2" w14:textId="77777777" w:rsidR="004F5660" w:rsidRDefault="004F5660" w:rsidP="004F5660">
      <w:pPr>
        <w:pStyle w:val="BodyText"/>
        <w:rPr>
          <w:color w:val="8DB3E2" w:themeColor="text2" w:themeTint="66"/>
          <w:lang w:eastAsia="de-DE"/>
        </w:rPr>
      </w:pPr>
      <w:r w:rsidRPr="004F5660">
        <w:rPr>
          <w:color w:val="8DB3E2" w:themeColor="text2" w:themeTint="66"/>
          <w:lang w:eastAsia="de-DE"/>
        </w:rPr>
        <w:t>[</w:t>
      </w:r>
      <w:r w:rsidR="00C66684">
        <w:rPr>
          <w:color w:val="8DB3E2" w:themeColor="text2" w:themeTint="66"/>
          <w:lang w:eastAsia="de-DE"/>
        </w:rPr>
        <w:t>Short Specific</w:t>
      </w:r>
      <w:r w:rsidR="00727196">
        <w:rPr>
          <w:color w:val="8DB3E2" w:themeColor="text2" w:themeTint="66"/>
          <w:lang w:eastAsia="de-DE"/>
        </w:rPr>
        <w:t>a</w:t>
      </w:r>
      <w:r w:rsidR="00C66684">
        <w:rPr>
          <w:color w:val="8DB3E2" w:themeColor="text2" w:themeTint="66"/>
          <w:lang w:eastAsia="de-DE"/>
        </w:rPr>
        <w:t xml:space="preserve">tion of Service, </w:t>
      </w:r>
      <w:r w:rsidRPr="004F5660">
        <w:rPr>
          <w:color w:val="8DB3E2" w:themeColor="text2" w:themeTint="66"/>
          <w:lang w:eastAsia="de-DE"/>
        </w:rPr>
        <w:t>Link to other IALA guidelines</w:t>
      </w:r>
      <w:r w:rsidR="00C66684">
        <w:rPr>
          <w:color w:val="8DB3E2" w:themeColor="text2" w:themeTint="66"/>
          <w:lang w:eastAsia="de-DE"/>
        </w:rPr>
        <w:t xml:space="preserve"> and recommendations</w:t>
      </w:r>
      <w:r w:rsidRPr="004F5660">
        <w:rPr>
          <w:color w:val="8DB3E2" w:themeColor="text2" w:themeTint="66"/>
          <w:lang w:eastAsia="de-DE"/>
        </w:rPr>
        <w:t xml:space="preserve"> dealing with service provision and operation]</w:t>
      </w:r>
    </w:p>
    <w:p w14:paraId="71EBD1CD" w14:textId="77777777" w:rsidR="00035015" w:rsidRPr="00035015" w:rsidRDefault="00035015" w:rsidP="004F5660">
      <w:pPr>
        <w:pStyle w:val="BodyText"/>
        <w:rPr>
          <w:color w:val="FF0000"/>
          <w:lang w:eastAsia="de-DE"/>
        </w:rPr>
      </w:pPr>
      <w:r>
        <w:rPr>
          <w:color w:val="FF0000"/>
          <w:lang w:eastAsia="de-DE"/>
        </w:rPr>
        <w:t>In the scope of this document PNT-relevant services are considered as AtoN or described by IALA recommendations and guidelines.</w:t>
      </w:r>
    </w:p>
    <w:p w14:paraId="7EDCA825" w14:textId="77777777" w:rsidR="00A46632" w:rsidRPr="00CC041F" w:rsidRDefault="00A46632" w:rsidP="004F5660">
      <w:pPr>
        <w:pStyle w:val="BodyText"/>
        <w:rPr>
          <w:color w:val="FF0000"/>
          <w:lang w:eastAsia="de-DE"/>
        </w:rPr>
      </w:pPr>
      <w:r w:rsidRPr="00CC041F">
        <w:rPr>
          <w:color w:val="FF0000"/>
          <w:lang w:eastAsia="de-DE"/>
        </w:rPr>
        <w:t>&gt;&gt; reference to IMO’s list of MSP (reference PNT); reference to need on resilient PNT and the need on PNT-relevant services</w:t>
      </w:r>
    </w:p>
    <w:p w14:paraId="722B8B40" w14:textId="77777777" w:rsidR="00CC041F" w:rsidRPr="00CC041F" w:rsidRDefault="00CC041F" w:rsidP="004F5660">
      <w:pPr>
        <w:pStyle w:val="BodyText"/>
        <w:rPr>
          <w:color w:val="FF0000"/>
          <w:lang w:eastAsia="de-DE"/>
        </w:rPr>
      </w:pPr>
      <w:r w:rsidRPr="00CC041F">
        <w:rPr>
          <w:color w:val="FF0000"/>
          <w:lang w:eastAsia="de-DE"/>
        </w:rPr>
        <w:t>&gt;&gt; we propose to summarize all services in a common table containing the name of service, a short description, and the reference documents</w:t>
      </w:r>
    </w:p>
    <w:p w14:paraId="0B8A012D" w14:textId="77777777" w:rsidR="00502F4F" w:rsidRDefault="00B07EDB" w:rsidP="00A46632">
      <w:pPr>
        <w:pStyle w:val="Heading2"/>
        <w:keepNext/>
        <w:numPr>
          <w:ilvl w:val="2"/>
          <w:numId w:val="20"/>
        </w:numPr>
      </w:pPr>
      <w:bookmarkStart w:id="168" w:name="_Toc430241241"/>
      <w:commentRangeStart w:id="169"/>
      <w:r>
        <w:t>GNSS Augmentation Service</w:t>
      </w:r>
      <w:bookmarkEnd w:id="168"/>
    </w:p>
    <w:p w14:paraId="485BD69E" w14:textId="77777777" w:rsidR="00B07EDB" w:rsidRDefault="00B07EDB" w:rsidP="00186D05">
      <w:pPr>
        <w:pStyle w:val="Heading2"/>
        <w:keepNext/>
        <w:numPr>
          <w:ilvl w:val="2"/>
          <w:numId w:val="55"/>
        </w:numPr>
      </w:pPr>
      <w:bookmarkStart w:id="170" w:name="_Toc430241242"/>
      <w:r>
        <w:t>Ground-based</w:t>
      </w:r>
      <w:bookmarkEnd w:id="170"/>
    </w:p>
    <w:p w14:paraId="064538E1" w14:textId="77777777" w:rsidR="00A46632" w:rsidRPr="00A46632" w:rsidRDefault="00A46632" w:rsidP="00A46632">
      <w:pPr>
        <w:pStyle w:val="BodyText"/>
        <w:ind w:left="1288"/>
      </w:pPr>
    </w:p>
    <w:p w14:paraId="28A3BC2C" w14:textId="77777777" w:rsidR="00B07EDB" w:rsidRDefault="00B07EDB" w:rsidP="00186D05">
      <w:pPr>
        <w:pStyle w:val="Heading2"/>
        <w:keepNext/>
        <w:numPr>
          <w:ilvl w:val="2"/>
          <w:numId w:val="55"/>
        </w:numPr>
      </w:pPr>
      <w:bookmarkStart w:id="171" w:name="_Toc430241243"/>
      <w:r>
        <w:t>Satellite-based</w:t>
      </w:r>
      <w:bookmarkEnd w:id="171"/>
    </w:p>
    <w:p w14:paraId="2C76B2CF" w14:textId="77777777" w:rsidR="00B07EDB" w:rsidRDefault="00B07EDB" w:rsidP="00186D05">
      <w:pPr>
        <w:pStyle w:val="Heading2"/>
        <w:keepNext/>
        <w:numPr>
          <w:ilvl w:val="2"/>
          <w:numId w:val="20"/>
        </w:numPr>
      </w:pPr>
      <w:bookmarkStart w:id="172" w:name="_Toc430241244"/>
      <w:r>
        <w:t>Terrestrial Radionavigation Service</w:t>
      </w:r>
      <w:bookmarkEnd w:id="172"/>
    </w:p>
    <w:p w14:paraId="60B68C55" w14:textId="77777777" w:rsidR="00B07EDB" w:rsidRDefault="00B07EDB" w:rsidP="00186D05">
      <w:pPr>
        <w:pStyle w:val="Heading2"/>
        <w:keepNext/>
        <w:numPr>
          <w:ilvl w:val="2"/>
          <w:numId w:val="55"/>
        </w:numPr>
      </w:pPr>
      <w:bookmarkStart w:id="173" w:name="_Toc430241245"/>
      <w:r>
        <w:t>eLoran</w:t>
      </w:r>
      <w:bookmarkEnd w:id="173"/>
    </w:p>
    <w:p w14:paraId="5632909D" w14:textId="77777777" w:rsidR="00B07EDB" w:rsidRDefault="00B07EDB" w:rsidP="00186D05">
      <w:pPr>
        <w:pStyle w:val="Heading2"/>
        <w:keepNext/>
        <w:numPr>
          <w:ilvl w:val="2"/>
          <w:numId w:val="55"/>
        </w:numPr>
      </w:pPr>
      <w:bookmarkStart w:id="174" w:name="_Toc430241246"/>
      <w:r>
        <w:t>R-Mode</w:t>
      </w:r>
      <w:bookmarkEnd w:id="174"/>
    </w:p>
    <w:p w14:paraId="6CE2BAEA" w14:textId="77777777" w:rsidR="00B07EDB" w:rsidRDefault="00B07EDB" w:rsidP="00186D05">
      <w:pPr>
        <w:pStyle w:val="Heading2"/>
        <w:keepNext/>
        <w:numPr>
          <w:ilvl w:val="2"/>
          <w:numId w:val="55"/>
        </w:numPr>
      </w:pPr>
      <w:bookmarkStart w:id="175" w:name="_Toc430241247"/>
      <w:r>
        <w:t>Tbd</w:t>
      </w:r>
      <w:bookmarkEnd w:id="175"/>
    </w:p>
    <w:p w14:paraId="512981B7" w14:textId="77777777" w:rsidR="00B07EDB" w:rsidRDefault="00B07EDB" w:rsidP="00186D05">
      <w:pPr>
        <w:pStyle w:val="Heading2"/>
        <w:keepNext/>
        <w:numPr>
          <w:ilvl w:val="2"/>
          <w:numId w:val="20"/>
        </w:numPr>
      </w:pPr>
      <w:bookmarkStart w:id="176" w:name="_Toc430241248"/>
      <w:r>
        <w:t>Provision of PNT-relevant Safety Information</w:t>
      </w:r>
      <w:bookmarkEnd w:id="176"/>
    </w:p>
    <w:commentRangeEnd w:id="169"/>
    <w:p w14:paraId="40623A19" w14:textId="77777777" w:rsidR="00251085" w:rsidRPr="00251085" w:rsidRDefault="00CC041F" w:rsidP="00947C37">
      <w:pPr>
        <w:pStyle w:val="BodyText"/>
        <w:ind w:left="720"/>
      </w:pPr>
      <w:r>
        <w:rPr>
          <w:rStyle w:val="CommentReference"/>
          <w:lang w:eastAsia="de-DE"/>
        </w:rPr>
        <w:commentReference w:id="169"/>
      </w:r>
      <w:r w:rsidR="00947C37" w:rsidRPr="00947C37">
        <w:rPr>
          <w:color w:val="FF0000"/>
        </w:rPr>
        <w:t>EXPLAIN OPTIONS</w:t>
      </w:r>
    </w:p>
    <w:p w14:paraId="135BAB26" w14:textId="77777777" w:rsidR="00B07EDB" w:rsidRPr="00B07EDB" w:rsidRDefault="00B07EDB" w:rsidP="00B07EDB">
      <w:pPr>
        <w:pStyle w:val="BodyText"/>
      </w:pPr>
    </w:p>
    <w:p w14:paraId="3EC19105" w14:textId="77777777" w:rsidR="00B34FDB" w:rsidRDefault="00B34FDB" w:rsidP="00B34FDB">
      <w:pPr>
        <w:pStyle w:val="Heading1"/>
        <w:numPr>
          <w:ilvl w:val="0"/>
          <w:numId w:val="20"/>
        </w:numPr>
        <w:spacing w:after="120"/>
      </w:pPr>
      <w:bookmarkStart w:id="177" w:name="_Toc430241249"/>
      <w:r>
        <w:t>Interfaces to ensure Service utilization</w:t>
      </w:r>
      <w:bookmarkEnd w:id="177"/>
      <w:r>
        <w:t xml:space="preserve"> </w:t>
      </w:r>
    </w:p>
    <w:p w14:paraId="22E539D8" w14:textId="77777777" w:rsidR="004F5660" w:rsidRDefault="004F5660" w:rsidP="004F5660">
      <w:pPr>
        <w:pStyle w:val="BodyText"/>
        <w:rPr>
          <w:color w:val="8DB3E2" w:themeColor="text2" w:themeTint="66"/>
          <w:lang w:eastAsia="de-DE"/>
        </w:rPr>
      </w:pPr>
      <w:r w:rsidRPr="004F5660">
        <w:rPr>
          <w:color w:val="8DB3E2" w:themeColor="text2" w:themeTint="66"/>
          <w:lang w:eastAsia="de-DE"/>
        </w:rPr>
        <w:t>[</w:t>
      </w:r>
      <w:r w:rsidR="00C66684">
        <w:rPr>
          <w:color w:val="8DB3E2" w:themeColor="text2" w:themeTint="66"/>
          <w:lang w:eastAsia="de-DE"/>
        </w:rPr>
        <w:t xml:space="preserve">Possibilities to access on service signals; data protocols, messages, and format; </w:t>
      </w:r>
      <w:r>
        <w:rPr>
          <w:color w:val="8DB3E2" w:themeColor="text2" w:themeTint="66"/>
          <w:lang w:eastAsia="de-DE"/>
        </w:rPr>
        <w:t>Crosscheck of interface specification in service guideline and aimed onboard utilization</w:t>
      </w:r>
      <w:r w:rsidR="00C66684">
        <w:rPr>
          <w:color w:val="8DB3E2" w:themeColor="text2" w:themeTint="66"/>
          <w:lang w:eastAsia="de-DE"/>
        </w:rPr>
        <w:t>; unambiguous specification of data content and meaning</w:t>
      </w:r>
      <w:r w:rsidRPr="004F5660">
        <w:rPr>
          <w:color w:val="8DB3E2" w:themeColor="text2" w:themeTint="66"/>
          <w:lang w:eastAsia="de-DE"/>
        </w:rPr>
        <w:t>]</w:t>
      </w:r>
    </w:p>
    <w:p w14:paraId="4EE8E2D1" w14:textId="77777777" w:rsidR="00CC041F" w:rsidRDefault="00CC041F" w:rsidP="004F5660">
      <w:pPr>
        <w:pStyle w:val="BodyText"/>
        <w:rPr>
          <w:color w:val="8DB3E2" w:themeColor="text2" w:themeTint="66"/>
          <w:lang w:eastAsia="de-DE"/>
        </w:rPr>
      </w:pPr>
    </w:p>
    <w:p w14:paraId="5752537A" w14:textId="77777777" w:rsidR="00CC041F" w:rsidRDefault="00CC041F" w:rsidP="004F5660">
      <w:pPr>
        <w:pStyle w:val="BodyText"/>
        <w:rPr>
          <w:color w:val="FF0000"/>
          <w:lang w:eastAsia="de-DE"/>
        </w:rPr>
      </w:pPr>
      <w:r>
        <w:rPr>
          <w:color w:val="FF0000"/>
          <w:lang w:eastAsia="de-DE"/>
        </w:rPr>
        <w:t>&gt;&gt; provide information of main specification ITU, RTCM, applied for service provision</w:t>
      </w:r>
    </w:p>
    <w:p w14:paraId="0C594A36" w14:textId="77777777" w:rsidR="00CC041F" w:rsidRPr="00CC041F" w:rsidRDefault="00CC041F" w:rsidP="004F5660">
      <w:pPr>
        <w:pStyle w:val="BodyText"/>
        <w:rPr>
          <w:color w:val="FF0000"/>
          <w:lang w:eastAsia="de-DE"/>
        </w:rPr>
      </w:pPr>
      <w:r>
        <w:rPr>
          <w:color w:val="FF0000"/>
          <w:lang w:eastAsia="de-DE"/>
        </w:rPr>
        <w:t xml:space="preserve">&gt;&gt; technical details only on message level </w:t>
      </w:r>
    </w:p>
    <w:p w14:paraId="5880B9C1" w14:textId="77777777" w:rsidR="00B34FDB" w:rsidRDefault="00B34FDB" w:rsidP="00B34FDB">
      <w:pPr>
        <w:pStyle w:val="Heading2"/>
        <w:keepNext/>
        <w:numPr>
          <w:ilvl w:val="1"/>
          <w:numId w:val="20"/>
        </w:numPr>
      </w:pPr>
      <w:bookmarkStart w:id="178" w:name="_Toc430241250"/>
      <w:r>
        <w:t>GNSS Augmentation Service</w:t>
      </w:r>
      <w:bookmarkEnd w:id="178"/>
    </w:p>
    <w:p w14:paraId="5D630D88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179" w:name="_Toc430241251"/>
      <w:r>
        <w:t>Ground-based</w:t>
      </w:r>
      <w:bookmarkEnd w:id="179"/>
    </w:p>
    <w:p w14:paraId="3C0B143D" w14:textId="77777777" w:rsidR="00CC041F" w:rsidRPr="005F5540" w:rsidRDefault="00CC041F" w:rsidP="00CC041F">
      <w:pPr>
        <w:pStyle w:val="BodyText"/>
        <w:numPr>
          <w:ilvl w:val="0"/>
          <w:numId w:val="57"/>
        </w:numPr>
        <w:rPr>
          <w:color w:val="FF0000"/>
        </w:rPr>
      </w:pPr>
      <w:commentRangeStart w:id="180"/>
      <w:r w:rsidRPr="005F5540">
        <w:rPr>
          <w:color w:val="FF0000"/>
        </w:rPr>
        <w:t>DGNSS Service in MW</w:t>
      </w:r>
    </w:p>
    <w:p w14:paraId="10144F57" w14:textId="77777777" w:rsidR="00CC041F" w:rsidRPr="005F5540" w:rsidRDefault="00CC041F" w:rsidP="00CC041F">
      <w:pPr>
        <w:pStyle w:val="BodyText"/>
        <w:numPr>
          <w:ilvl w:val="1"/>
          <w:numId w:val="57"/>
        </w:numPr>
        <w:rPr>
          <w:color w:val="FF0000"/>
        </w:rPr>
      </w:pPr>
      <w:r w:rsidRPr="005F5540">
        <w:rPr>
          <w:color w:val="FF0000"/>
        </w:rPr>
        <w:t>Signal specification ITU-R .823/3</w:t>
      </w:r>
    </w:p>
    <w:p w14:paraId="763474A6" w14:textId="77777777" w:rsidR="005F5540" w:rsidRPr="005F5540" w:rsidRDefault="005F5540" w:rsidP="00CC041F">
      <w:pPr>
        <w:pStyle w:val="BodyText"/>
        <w:numPr>
          <w:ilvl w:val="1"/>
          <w:numId w:val="57"/>
        </w:numPr>
        <w:rPr>
          <w:color w:val="FF0000"/>
        </w:rPr>
      </w:pPr>
      <w:r w:rsidRPr="005F5540">
        <w:rPr>
          <w:color w:val="FF0000"/>
        </w:rPr>
        <w:t>Data content specification</w:t>
      </w:r>
      <w:r w:rsidR="00C21C96">
        <w:rPr>
          <w:color w:val="FF0000"/>
        </w:rPr>
        <w:t>: GNSS correction specified in</w:t>
      </w:r>
      <w:r w:rsidRPr="005F5540">
        <w:rPr>
          <w:color w:val="FF0000"/>
        </w:rPr>
        <w:t xml:space="preserve"> RTCM SC104 (Version 2.3)</w:t>
      </w:r>
      <w:r w:rsidR="00C21C96">
        <w:rPr>
          <w:color w:val="FF0000"/>
        </w:rPr>
        <w:t xml:space="preserve">; </w:t>
      </w:r>
    </w:p>
    <w:p w14:paraId="556BFF69" w14:textId="77777777" w:rsidR="005F5540" w:rsidRDefault="00C21C96" w:rsidP="00CC041F">
      <w:pPr>
        <w:pStyle w:val="BodyText"/>
        <w:numPr>
          <w:ilvl w:val="1"/>
          <w:numId w:val="57"/>
        </w:numPr>
        <w:rPr>
          <w:color w:val="FF0000"/>
        </w:rPr>
      </w:pPr>
      <w:r>
        <w:rPr>
          <w:color w:val="FF0000"/>
        </w:rPr>
        <w:t xml:space="preserve">GPS-relevant </w:t>
      </w:r>
      <w:r w:rsidR="005F5540" w:rsidRPr="005F5540">
        <w:rPr>
          <w:color w:val="FF0000"/>
        </w:rPr>
        <w:t>Message 1, 3, 6, 7(27), 9, and 16</w:t>
      </w:r>
      <w:r>
        <w:rPr>
          <w:color w:val="FF0000"/>
        </w:rPr>
        <w:t>; GLONASS-relevant Messages</w:t>
      </w:r>
    </w:p>
    <w:p w14:paraId="2B3249C5" w14:textId="77777777" w:rsidR="005F189D" w:rsidRDefault="00C21C96" w:rsidP="00CC041F">
      <w:pPr>
        <w:pStyle w:val="BodyText"/>
        <w:numPr>
          <w:ilvl w:val="1"/>
          <w:numId w:val="57"/>
        </w:numPr>
        <w:rPr>
          <w:color w:val="FF0000"/>
        </w:rPr>
      </w:pPr>
      <w:r>
        <w:rPr>
          <w:color w:val="FF0000"/>
        </w:rPr>
        <w:lastRenderedPageBreak/>
        <w:t>Reference to s</w:t>
      </w:r>
      <w:r w:rsidR="005F189D">
        <w:rPr>
          <w:color w:val="FF0000"/>
        </w:rPr>
        <w:t>tandards of shipborne equipment</w:t>
      </w:r>
      <w:r>
        <w:rPr>
          <w:color w:val="FF0000"/>
        </w:rPr>
        <w:t xml:space="preserve"> MSC-DGPS and MSC-dGLONASS </w:t>
      </w:r>
      <w:r w:rsidR="005F189D">
        <w:rPr>
          <w:color w:val="FF0000"/>
        </w:rPr>
        <w:t>ensuring the access on service</w:t>
      </w:r>
      <w:r>
        <w:rPr>
          <w:color w:val="FF0000"/>
        </w:rPr>
        <w:t xml:space="preserve"> (IEC 61108-4)</w:t>
      </w:r>
    </w:p>
    <w:p w14:paraId="4344D040" w14:textId="77777777" w:rsidR="005F189D" w:rsidRPr="005F5540" w:rsidRDefault="005F189D" w:rsidP="005F189D">
      <w:pPr>
        <w:pStyle w:val="BodyText"/>
        <w:numPr>
          <w:ilvl w:val="0"/>
          <w:numId w:val="57"/>
        </w:numPr>
        <w:rPr>
          <w:color w:val="FF0000"/>
        </w:rPr>
      </w:pPr>
      <w:r w:rsidRPr="005F5540">
        <w:rPr>
          <w:color w:val="FF0000"/>
        </w:rPr>
        <w:t xml:space="preserve">DGNSS Service </w:t>
      </w:r>
      <w:r>
        <w:rPr>
          <w:color w:val="FF0000"/>
        </w:rPr>
        <w:t>via AIS</w:t>
      </w:r>
    </w:p>
    <w:p w14:paraId="41F5FE3E" w14:textId="77777777" w:rsidR="005F189D" w:rsidRPr="005F5540" w:rsidRDefault="005F189D" w:rsidP="005F189D">
      <w:pPr>
        <w:pStyle w:val="BodyText"/>
        <w:numPr>
          <w:ilvl w:val="1"/>
          <w:numId w:val="57"/>
        </w:numPr>
        <w:rPr>
          <w:color w:val="FF0000"/>
        </w:rPr>
      </w:pPr>
      <w:r w:rsidRPr="005F5540">
        <w:rPr>
          <w:color w:val="FF0000"/>
        </w:rPr>
        <w:t>Signal specification</w:t>
      </w:r>
      <w:r w:rsidR="00C21C96">
        <w:rPr>
          <w:color w:val="FF0000"/>
        </w:rPr>
        <w:t>…</w:t>
      </w:r>
    </w:p>
    <w:p w14:paraId="152765F2" w14:textId="77777777" w:rsidR="005F189D" w:rsidRPr="005F5540" w:rsidRDefault="005F189D" w:rsidP="005F189D">
      <w:pPr>
        <w:pStyle w:val="BodyText"/>
        <w:numPr>
          <w:ilvl w:val="1"/>
          <w:numId w:val="57"/>
        </w:numPr>
        <w:rPr>
          <w:color w:val="FF0000"/>
        </w:rPr>
      </w:pPr>
      <w:r w:rsidRPr="005F5540">
        <w:rPr>
          <w:color w:val="FF0000"/>
        </w:rPr>
        <w:t>Data content specification RTCM SC104 (Version 2.3)</w:t>
      </w:r>
    </w:p>
    <w:p w14:paraId="237EAB17" w14:textId="77777777" w:rsidR="005F189D" w:rsidRPr="005F5540" w:rsidRDefault="005F189D" w:rsidP="005F189D">
      <w:pPr>
        <w:pStyle w:val="BodyText"/>
        <w:numPr>
          <w:ilvl w:val="1"/>
          <w:numId w:val="57"/>
        </w:numPr>
        <w:rPr>
          <w:color w:val="FF0000"/>
        </w:rPr>
      </w:pPr>
      <w:r w:rsidRPr="005F5540">
        <w:rPr>
          <w:color w:val="FF0000"/>
        </w:rPr>
        <w:t>M</w:t>
      </w:r>
      <w:r w:rsidR="00C21C96">
        <w:rPr>
          <w:color w:val="FF0000"/>
        </w:rPr>
        <w:t>essage …</w:t>
      </w:r>
      <w:commentRangeEnd w:id="180"/>
      <w:r w:rsidR="00783071">
        <w:rPr>
          <w:rStyle w:val="CommentReference"/>
          <w:lang w:eastAsia="de-DE"/>
        </w:rPr>
        <w:commentReference w:id="180"/>
      </w:r>
    </w:p>
    <w:p w14:paraId="4D765158" w14:textId="77777777" w:rsidR="005F189D" w:rsidRPr="005F5540" w:rsidRDefault="005F189D" w:rsidP="00CC041F">
      <w:pPr>
        <w:pStyle w:val="BodyText"/>
        <w:numPr>
          <w:ilvl w:val="1"/>
          <w:numId w:val="57"/>
        </w:numPr>
        <w:rPr>
          <w:color w:val="FF0000"/>
        </w:rPr>
      </w:pPr>
    </w:p>
    <w:p w14:paraId="4F1B7B74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181" w:name="_Toc430241252"/>
      <w:r>
        <w:t>Satellite-based</w:t>
      </w:r>
      <w:bookmarkEnd w:id="181"/>
    </w:p>
    <w:p w14:paraId="6C5BECDA" w14:textId="77777777" w:rsidR="00B34FDB" w:rsidRDefault="00B34FDB" w:rsidP="00B34FDB">
      <w:pPr>
        <w:pStyle w:val="Heading2"/>
        <w:keepNext/>
        <w:numPr>
          <w:ilvl w:val="1"/>
          <w:numId w:val="20"/>
        </w:numPr>
      </w:pPr>
      <w:bookmarkStart w:id="182" w:name="_Toc430241253"/>
      <w:r>
        <w:t>Terrestrial Radionavigation Service</w:t>
      </w:r>
      <w:bookmarkEnd w:id="182"/>
    </w:p>
    <w:p w14:paraId="1D9A4DA0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183" w:name="_Toc430241254"/>
      <w:r>
        <w:t>eLoran</w:t>
      </w:r>
      <w:bookmarkEnd w:id="183"/>
    </w:p>
    <w:p w14:paraId="43A0B24A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184" w:name="_Toc430241255"/>
      <w:r>
        <w:t>R-Mode</w:t>
      </w:r>
      <w:bookmarkEnd w:id="184"/>
    </w:p>
    <w:p w14:paraId="06E49F72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185" w:name="_Toc430241256"/>
      <w:r>
        <w:t>Tbd</w:t>
      </w:r>
      <w:bookmarkEnd w:id="185"/>
    </w:p>
    <w:p w14:paraId="0BC594BC" w14:textId="77777777" w:rsidR="00B34FDB" w:rsidRDefault="00B34FDB" w:rsidP="00B34FDB">
      <w:pPr>
        <w:pStyle w:val="Heading2"/>
        <w:keepNext/>
        <w:numPr>
          <w:ilvl w:val="1"/>
          <w:numId w:val="20"/>
        </w:numPr>
      </w:pPr>
      <w:bookmarkStart w:id="186" w:name="_Toc430241257"/>
      <w:r>
        <w:t>Provision of PNT-relevant Safety Information</w:t>
      </w:r>
      <w:bookmarkEnd w:id="186"/>
    </w:p>
    <w:p w14:paraId="35E7AC3E" w14:textId="77777777" w:rsidR="00B07EDB" w:rsidRPr="00B07EDB" w:rsidRDefault="00B07EDB" w:rsidP="00B07EDB">
      <w:pPr>
        <w:pStyle w:val="BodyText"/>
      </w:pPr>
    </w:p>
    <w:p w14:paraId="13C785FE" w14:textId="77777777" w:rsidR="00B34FDB" w:rsidRDefault="00B34FDB" w:rsidP="00B34FDB">
      <w:pPr>
        <w:pStyle w:val="Heading1"/>
        <w:numPr>
          <w:ilvl w:val="0"/>
          <w:numId w:val="20"/>
        </w:numPr>
        <w:spacing w:after="120"/>
      </w:pPr>
      <w:bookmarkStart w:id="187" w:name="_Toc430241258"/>
      <w:r>
        <w:t>Principles of Service utilization (ONBOARD Data processing)</w:t>
      </w:r>
      <w:bookmarkEnd w:id="187"/>
      <w:r>
        <w:t xml:space="preserve"> </w:t>
      </w:r>
    </w:p>
    <w:p w14:paraId="686C0EFA" w14:textId="77777777" w:rsidR="00ED0E33" w:rsidRPr="004F5660" w:rsidRDefault="00ED0E33" w:rsidP="00ED0E33">
      <w:pPr>
        <w:pStyle w:val="BodyText"/>
        <w:rPr>
          <w:color w:val="8DB3E2" w:themeColor="text2" w:themeTint="66"/>
          <w:lang w:eastAsia="de-DE"/>
        </w:rPr>
      </w:pPr>
      <w:r w:rsidRPr="004F5660">
        <w:rPr>
          <w:color w:val="8DB3E2" w:themeColor="text2" w:themeTint="66"/>
          <w:lang w:eastAsia="de-DE"/>
        </w:rPr>
        <w:t>[</w:t>
      </w:r>
      <w:r w:rsidR="00C66684">
        <w:rPr>
          <w:color w:val="8DB3E2" w:themeColor="text2" w:themeTint="66"/>
          <w:lang w:eastAsia="de-DE"/>
        </w:rPr>
        <w:t xml:space="preserve">principles per services; </w:t>
      </w:r>
      <w:r>
        <w:rPr>
          <w:color w:val="8DB3E2" w:themeColor="text2" w:themeTint="66"/>
          <w:lang w:eastAsia="de-DE"/>
        </w:rPr>
        <w:t>principles for integrated use of services including consideration of integrity aspects: e.g. selection, assessment of error budget, exclusion</w:t>
      </w:r>
      <w:r w:rsidRPr="004F5660">
        <w:rPr>
          <w:color w:val="8DB3E2" w:themeColor="text2" w:themeTint="66"/>
          <w:lang w:eastAsia="de-DE"/>
        </w:rPr>
        <w:t>]</w:t>
      </w:r>
    </w:p>
    <w:p w14:paraId="14878562" w14:textId="77777777" w:rsidR="00ED0E33" w:rsidRPr="00ED0E33" w:rsidRDefault="00ED0E33" w:rsidP="00ED0E33">
      <w:pPr>
        <w:pStyle w:val="BodyText"/>
        <w:rPr>
          <w:lang w:eastAsia="de-DE"/>
        </w:rPr>
      </w:pPr>
    </w:p>
    <w:p w14:paraId="2E14BE0B" w14:textId="77777777" w:rsidR="00B34FDB" w:rsidRDefault="00B34FDB" w:rsidP="00B34FDB">
      <w:pPr>
        <w:pStyle w:val="Heading2"/>
        <w:keepNext/>
        <w:numPr>
          <w:ilvl w:val="1"/>
          <w:numId w:val="20"/>
        </w:numPr>
      </w:pPr>
      <w:bookmarkStart w:id="188" w:name="_Toc430241259"/>
      <w:r>
        <w:t>GNSS Augmentation Service</w:t>
      </w:r>
      <w:bookmarkEnd w:id="188"/>
    </w:p>
    <w:p w14:paraId="6CCB83BC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189" w:name="_Toc430241260"/>
      <w:r>
        <w:t>Ground-based</w:t>
      </w:r>
      <w:bookmarkEnd w:id="189"/>
    </w:p>
    <w:p w14:paraId="5689B809" w14:textId="77777777" w:rsidR="007C7199" w:rsidRPr="007C7199" w:rsidRDefault="007C7199" w:rsidP="007C7199">
      <w:pPr>
        <w:pStyle w:val="BodyText"/>
        <w:ind w:left="720"/>
        <w:rPr>
          <w:color w:val="FF0000"/>
        </w:rPr>
      </w:pPr>
      <w:r w:rsidRPr="007C7199">
        <w:rPr>
          <w:color w:val="FF0000"/>
        </w:rPr>
        <w:t>DGNSS</w:t>
      </w:r>
      <w:r>
        <w:rPr>
          <w:color w:val="FF0000"/>
        </w:rPr>
        <w:t xml:space="preserve"> (MW+AIS)</w:t>
      </w:r>
    </w:p>
    <w:p w14:paraId="7C660B1B" w14:textId="77777777" w:rsidR="007C7199" w:rsidRPr="007C7199" w:rsidRDefault="007C7199" w:rsidP="007C7199">
      <w:pPr>
        <w:pStyle w:val="BodyText"/>
        <w:numPr>
          <w:ilvl w:val="0"/>
          <w:numId w:val="58"/>
        </w:numPr>
        <w:rPr>
          <w:color w:val="FF0000"/>
        </w:rPr>
      </w:pPr>
      <w:r w:rsidRPr="007C7199">
        <w:rPr>
          <w:color w:val="FF0000"/>
        </w:rPr>
        <w:t>Range and range rate corrections (reference how it should be used)</w:t>
      </w:r>
    </w:p>
    <w:p w14:paraId="71C502D7" w14:textId="77777777" w:rsidR="007C7199" w:rsidRPr="007C7199" w:rsidRDefault="007C7199" w:rsidP="007C7199">
      <w:pPr>
        <w:pStyle w:val="BodyText"/>
        <w:numPr>
          <w:ilvl w:val="0"/>
          <w:numId w:val="58"/>
        </w:numPr>
        <w:rPr>
          <w:color w:val="FF0000"/>
        </w:rPr>
      </w:pPr>
      <w:r w:rsidRPr="007C7199">
        <w:rPr>
          <w:color w:val="FF0000"/>
        </w:rPr>
        <w:t>Health status (healthy, unhealthy, unmonitored)</w:t>
      </w:r>
      <w:r>
        <w:rPr>
          <w:color w:val="FF0000"/>
        </w:rPr>
        <w:t xml:space="preserve"> </w:t>
      </w:r>
      <w:r w:rsidRPr="007C7199">
        <w:rPr>
          <w:color w:val="FF0000"/>
        </w:rPr>
        <w:t>(reference how it should be used)</w:t>
      </w:r>
    </w:p>
    <w:p w14:paraId="2E0AF202" w14:textId="77777777" w:rsidR="007C7199" w:rsidRPr="007C7199" w:rsidRDefault="007C7199" w:rsidP="007C7199">
      <w:pPr>
        <w:pStyle w:val="BodyText"/>
        <w:numPr>
          <w:ilvl w:val="0"/>
          <w:numId w:val="58"/>
        </w:numPr>
        <w:rPr>
          <w:color w:val="FF0000"/>
        </w:rPr>
      </w:pPr>
      <w:r w:rsidRPr="007C7199">
        <w:rPr>
          <w:color w:val="FF0000"/>
        </w:rPr>
        <w:t xml:space="preserve">Satellite based integrity monitoring (for used signals): used, do not use, </w:t>
      </w:r>
      <w:r>
        <w:rPr>
          <w:color w:val="FF0000"/>
        </w:rPr>
        <w:t xml:space="preserve">no corrections </w:t>
      </w:r>
      <w:r w:rsidRPr="007C7199">
        <w:rPr>
          <w:color w:val="FF0000"/>
        </w:rPr>
        <w:t>(reference how it should be used)</w:t>
      </w:r>
    </w:p>
    <w:p w14:paraId="74F312F6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190" w:name="_Toc430241261"/>
      <w:r>
        <w:t>Satellite-based</w:t>
      </w:r>
      <w:bookmarkEnd w:id="190"/>
    </w:p>
    <w:p w14:paraId="2C2B5836" w14:textId="77777777" w:rsidR="00B34FDB" w:rsidRDefault="00B34FDB" w:rsidP="00B34FDB">
      <w:pPr>
        <w:pStyle w:val="Heading2"/>
        <w:keepNext/>
        <w:numPr>
          <w:ilvl w:val="1"/>
          <w:numId w:val="20"/>
        </w:numPr>
      </w:pPr>
      <w:bookmarkStart w:id="191" w:name="_Toc430241262"/>
      <w:r>
        <w:t>Terrestrial Radionavigation Service</w:t>
      </w:r>
      <w:bookmarkEnd w:id="191"/>
    </w:p>
    <w:p w14:paraId="15E3D860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192" w:name="_Toc430241263"/>
      <w:r>
        <w:t>eLoran</w:t>
      </w:r>
      <w:bookmarkEnd w:id="192"/>
    </w:p>
    <w:p w14:paraId="60F09CA9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193" w:name="_Toc430241264"/>
      <w:r>
        <w:t>R-Mode</w:t>
      </w:r>
      <w:bookmarkEnd w:id="193"/>
    </w:p>
    <w:p w14:paraId="09B6EBAB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194" w:name="_Toc430241265"/>
      <w:r>
        <w:t>Tbd</w:t>
      </w:r>
      <w:bookmarkEnd w:id="194"/>
    </w:p>
    <w:p w14:paraId="497BC4A8" w14:textId="77777777" w:rsidR="00B34FDB" w:rsidRDefault="00B34FDB" w:rsidP="00B34FDB">
      <w:pPr>
        <w:pStyle w:val="Heading2"/>
        <w:keepNext/>
        <w:numPr>
          <w:ilvl w:val="1"/>
          <w:numId w:val="20"/>
        </w:numPr>
      </w:pPr>
      <w:bookmarkStart w:id="195" w:name="_Toc430241266"/>
      <w:r>
        <w:t>Provision of PNT-relevant Safety Information</w:t>
      </w:r>
      <w:bookmarkEnd w:id="195"/>
    </w:p>
    <w:p w14:paraId="2C342A16" w14:textId="77777777" w:rsidR="00947C37" w:rsidRPr="00947C37" w:rsidRDefault="00947C37" w:rsidP="00947C37">
      <w:pPr>
        <w:pStyle w:val="BodyText"/>
        <w:ind w:left="576"/>
      </w:pPr>
      <w:r w:rsidRPr="00947C37">
        <w:rPr>
          <w:color w:val="FF0000"/>
        </w:rPr>
        <w:t>NOT APPLICABLE IN TIME</w:t>
      </w:r>
    </w:p>
    <w:p w14:paraId="683F6BA7" w14:textId="77777777" w:rsidR="00251085" w:rsidRDefault="00251085" w:rsidP="00251085">
      <w:pPr>
        <w:pStyle w:val="Heading2"/>
        <w:keepNext/>
        <w:numPr>
          <w:ilvl w:val="1"/>
          <w:numId w:val="20"/>
        </w:numPr>
      </w:pPr>
      <w:bookmarkStart w:id="196" w:name="_Toc430241267"/>
      <w:r>
        <w:t>Rules for integrated use of various services</w:t>
      </w:r>
      <w:bookmarkEnd w:id="196"/>
    </w:p>
    <w:p w14:paraId="6411C174" w14:textId="77777777" w:rsidR="00947C37" w:rsidRPr="00947C37" w:rsidRDefault="00947C37" w:rsidP="00947C37">
      <w:pPr>
        <w:pStyle w:val="BodyText"/>
        <w:rPr>
          <w:color w:val="95B3D7" w:themeColor="accent1" w:themeTint="99"/>
        </w:rPr>
      </w:pPr>
      <w:r w:rsidRPr="00947C37">
        <w:rPr>
          <w:color w:val="95B3D7" w:themeColor="accent1" w:themeTint="99"/>
        </w:rPr>
        <w:t xml:space="preserve">Rules should be provided to achieve standardized </w:t>
      </w:r>
      <w:del w:id="197" w:author="Noack, Thoralf" w:date="2015-10-29T12:27:00Z">
        <w:r w:rsidRPr="00947C37" w:rsidDel="00A97448">
          <w:rPr>
            <w:color w:val="95B3D7" w:themeColor="accent1" w:themeTint="99"/>
          </w:rPr>
          <w:delText xml:space="preserve"> </w:delText>
        </w:r>
      </w:del>
      <w:r w:rsidRPr="00947C37">
        <w:rPr>
          <w:color w:val="95B3D7" w:themeColor="accent1" w:themeTint="99"/>
        </w:rPr>
        <w:t>output data</w:t>
      </w:r>
    </w:p>
    <w:p w14:paraId="18376C8A" w14:textId="77777777" w:rsidR="00B06582" w:rsidRDefault="00B06582" w:rsidP="00B06582">
      <w:pPr>
        <w:pStyle w:val="Heading2"/>
        <w:keepNext/>
        <w:numPr>
          <w:ilvl w:val="2"/>
          <w:numId w:val="20"/>
        </w:numPr>
      </w:pPr>
      <w:bookmarkStart w:id="198" w:name="_Toc430241268"/>
      <w:r>
        <w:lastRenderedPageBreak/>
        <w:t>Service selection (alternatives, based on service integrity information)</w:t>
      </w:r>
      <w:bookmarkEnd w:id="198"/>
    </w:p>
    <w:p w14:paraId="214BA51B" w14:textId="77777777" w:rsidR="00B06582" w:rsidRDefault="00B06582" w:rsidP="00B06582">
      <w:pPr>
        <w:pStyle w:val="Heading2"/>
        <w:keepNext/>
        <w:numPr>
          <w:ilvl w:val="2"/>
          <w:numId w:val="20"/>
        </w:numPr>
      </w:pPr>
      <w:bookmarkStart w:id="199" w:name="_Toc430241269"/>
      <w:r>
        <w:t>Service assessment (in case of redundancy)</w:t>
      </w:r>
      <w:bookmarkEnd w:id="199"/>
    </w:p>
    <w:p w14:paraId="6E09AE69" w14:textId="77777777" w:rsidR="00B06582" w:rsidRDefault="00B06582" w:rsidP="00B06582">
      <w:pPr>
        <w:pStyle w:val="Heading2"/>
        <w:keepNext/>
        <w:numPr>
          <w:ilvl w:val="2"/>
          <w:numId w:val="20"/>
        </w:numPr>
      </w:pPr>
      <w:bookmarkStart w:id="200" w:name="_Toc430241270"/>
      <w:r>
        <w:t>Service exclusion (identifiers and logic)</w:t>
      </w:r>
      <w:bookmarkEnd w:id="200"/>
    </w:p>
    <w:p w14:paraId="0474D56E" w14:textId="77777777" w:rsidR="005D57E0" w:rsidRDefault="005D57E0" w:rsidP="005D57E0">
      <w:pPr>
        <w:pStyle w:val="Heading2"/>
        <w:keepNext/>
        <w:numPr>
          <w:ilvl w:val="1"/>
          <w:numId w:val="20"/>
        </w:numPr>
      </w:pPr>
      <w:bookmarkStart w:id="201" w:name="_Toc430241271"/>
      <w:r>
        <w:t>Coverage aspects</w:t>
      </w:r>
      <w:bookmarkEnd w:id="201"/>
    </w:p>
    <w:p w14:paraId="112C8400" w14:textId="77777777" w:rsidR="005D57E0" w:rsidRDefault="005D57E0" w:rsidP="00C66684">
      <w:pPr>
        <w:pStyle w:val="BodyText"/>
        <w:ind w:left="576"/>
        <w:rPr>
          <w:color w:val="8DB3E2" w:themeColor="text2" w:themeTint="66"/>
          <w:lang w:eastAsia="de-DE"/>
        </w:rPr>
      </w:pPr>
      <w:r w:rsidRPr="00C66684">
        <w:rPr>
          <w:color w:val="8DB3E2" w:themeColor="text2" w:themeTint="66"/>
          <w:lang w:eastAsia="de-DE"/>
        </w:rPr>
        <w:t>[incomplete service provision; overlapping service provision; use of other communication means]</w:t>
      </w:r>
    </w:p>
    <w:p w14:paraId="73D0BFD3" w14:textId="77777777" w:rsidR="00947C37" w:rsidRPr="00947C37" w:rsidRDefault="00947C37" w:rsidP="00C66684">
      <w:pPr>
        <w:pStyle w:val="BodyText"/>
        <w:ind w:left="576"/>
        <w:rPr>
          <w:color w:val="FF0000"/>
          <w:lang w:eastAsia="de-DE"/>
        </w:rPr>
      </w:pPr>
      <w:r w:rsidRPr="00947C37">
        <w:rPr>
          <w:color w:val="FF0000"/>
          <w:lang w:eastAsia="de-DE"/>
        </w:rPr>
        <w:t>DGNSS.</w:t>
      </w:r>
    </w:p>
    <w:p w14:paraId="2A5BFAF7" w14:textId="77777777" w:rsidR="00947C37" w:rsidRPr="00947C37" w:rsidRDefault="00947C37" w:rsidP="00947C37">
      <w:pPr>
        <w:pStyle w:val="BodyText"/>
        <w:numPr>
          <w:ilvl w:val="0"/>
          <w:numId w:val="59"/>
        </w:numPr>
        <w:rPr>
          <w:color w:val="8DB3E2" w:themeColor="text2" w:themeTint="66"/>
          <w:lang w:eastAsia="de-DE"/>
        </w:rPr>
      </w:pPr>
      <w:r w:rsidRPr="00947C37">
        <w:rPr>
          <w:color w:val="FF0000"/>
          <w:lang w:eastAsia="de-DE"/>
        </w:rPr>
        <w:t>Flow chart to pick up the best DGNSS</w:t>
      </w:r>
    </w:p>
    <w:p w14:paraId="25B78C35" w14:textId="77777777" w:rsidR="00947C37" w:rsidRPr="00C66684" w:rsidRDefault="00FF64D2" w:rsidP="00947C37">
      <w:pPr>
        <w:pStyle w:val="BodyText"/>
        <w:numPr>
          <w:ilvl w:val="0"/>
          <w:numId w:val="59"/>
        </w:numPr>
        <w:rPr>
          <w:color w:val="8DB3E2" w:themeColor="text2" w:themeTint="66"/>
          <w:lang w:eastAsia="de-DE"/>
        </w:rPr>
      </w:pPr>
      <w:r>
        <w:rPr>
          <w:color w:val="FF0000"/>
          <w:lang w:eastAsia="de-DE"/>
        </w:rPr>
        <w:t xml:space="preserve">DGNSS via </w:t>
      </w:r>
      <w:r w:rsidR="00947C37">
        <w:rPr>
          <w:color w:val="FF0000"/>
          <w:lang w:eastAsia="de-DE"/>
        </w:rPr>
        <w:t xml:space="preserve">MW </w:t>
      </w:r>
      <w:r>
        <w:rPr>
          <w:color w:val="FF0000"/>
          <w:lang w:eastAsia="de-DE"/>
        </w:rPr>
        <w:t xml:space="preserve">used by onboard equipment and for AIS position reports; AIS message 17 is intended to use only by AIS/ equipment for positioning; </w:t>
      </w:r>
      <w:r w:rsidR="00480288">
        <w:rPr>
          <w:color w:val="FF0000"/>
          <w:lang w:eastAsia="de-DE"/>
        </w:rPr>
        <w:t>Conflict: different position results; use of AIS-DGNSS by onboard equipment has no guidance; future standardization should solve it;</w:t>
      </w:r>
    </w:p>
    <w:p w14:paraId="0D8A82C2" w14:textId="77777777" w:rsidR="00251085" w:rsidRPr="00251085" w:rsidRDefault="00251085" w:rsidP="00251085">
      <w:pPr>
        <w:pStyle w:val="BodyText"/>
      </w:pPr>
    </w:p>
    <w:p w14:paraId="15C6F41E" w14:textId="77777777" w:rsidR="00251085" w:rsidRDefault="00251085" w:rsidP="00251085">
      <w:pPr>
        <w:pStyle w:val="Heading1"/>
        <w:numPr>
          <w:ilvl w:val="0"/>
          <w:numId w:val="20"/>
        </w:numPr>
        <w:spacing w:after="120"/>
      </w:pPr>
      <w:bookmarkStart w:id="202" w:name="_Toc430241272"/>
      <w:del w:id="203" w:author="Noack, Thoralf" w:date="2015-10-29T10:49:00Z">
        <w:r w:rsidDel="00032FFC">
          <w:delText xml:space="preserve">Requirements </w:delText>
        </w:r>
      </w:del>
      <w:ins w:id="204" w:author="Noack, Thoralf" w:date="2015-10-29T10:49:00Z">
        <w:r w:rsidR="00032FFC">
          <w:t xml:space="preserve">Proposals </w:t>
        </w:r>
      </w:ins>
      <w:r>
        <w:t xml:space="preserve">for enhanced </w:t>
      </w:r>
      <w:ins w:id="205" w:author="Noack, Thoralf" w:date="2015-10-29T11:48:00Z">
        <w:r w:rsidR="002250BF">
          <w:t>service</w:t>
        </w:r>
      </w:ins>
      <w:ins w:id="206" w:author="Noack, Thoralf" w:date="2015-10-29T12:16:00Z">
        <w:r w:rsidR="002250BF">
          <w:t>s</w:t>
        </w:r>
      </w:ins>
      <w:ins w:id="207" w:author="Noack, Thoralf" w:date="2015-10-29T11:48:00Z">
        <w:r w:rsidR="004B5583">
          <w:t xml:space="preserve"> and </w:t>
        </w:r>
      </w:ins>
      <w:del w:id="208" w:author="Noack, Thoralf" w:date="2015-10-29T11:48:00Z">
        <w:r w:rsidDel="004B5583">
          <w:delText xml:space="preserve">Integrity Monitoring and </w:delText>
        </w:r>
      </w:del>
      <w:r>
        <w:t>management</w:t>
      </w:r>
      <w:bookmarkEnd w:id="202"/>
    </w:p>
    <w:p w14:paraId="0C8FD9C0" w14:textId="77777777" w:rsidR="00485F55" w:rsidRDefault="00485F55" w:rsidP="00485F55">
      <w:pPr>
        <w:pStyle w:val="BodyText"/>
        <w:ind w:left="576"/>
        <w:rPr>
          <w:ins w:id="209" w:author="Noack, Thoralf" w:date="2015-10-29T11:23:00Z"/>
          <w:color w:val="8DB3E2" w:themeColor="text2" w:themeTint="66"/>
          <w:lang w:eastAsia="de-DE"/>
        </w:rPr>
      </w:pPr>
      <w:del w:id="210" w:author="Noack, Thoralf" w:date="2015-10-29T10:51:00Z">
        <w:r w:rsidRPr="004F5660" w:rsidDel="00032FFC">
          <w:rPr>
            <w:color w:val="8DB3E2" w:themeColor="text2" w:themeTint="66"/>
            <w:lang w:eastAsia="de-DE"/>
          </w:rPr>
          <w:delText>[</w:delText>
        </w:r>
        <w:r w:rsidDel="00032FFC">
          <w:rPr>
            <w:color w:val="8DB3E2" w:themeColor="text2" w:themeTint="66"/>
            <w:lang w:eastAsia="de-DE"/>
          </w:rPr>
          <w:delText xml:space="preserve">Explain differences between integrity monitoring of service provision and supported integrity monitoring at user site; explain possibility </w:delText>
        </w:r>
      </w:del>
      <w:del w:id="211" w:author="Noack, Thoralf" w:date="2015-10-29T10:52:00Z">
        <w:r w:rsidDel="00032FFC">
          <w:rPr>
            <w:color w:val="8DB3E2" w:themeColor="text2" w:themeTint="66"/>
            <w:lang w:eastAsia="de-DE"/>
          </w:rPr>
          <w:delText xml:space="preserve">of </w:delText>
        </w:r>
      </w:del>
      <w:del w:id="212" w:author="Noack, Thoralf" w:date="2015-10-29T12:13:00Z">
        <w:r w:rsidDel="002250BF">
          <w:rPr>
            <w:color w:val="8DB3E2" w:themeColor="text2" w:themeTint="66"/>
            <w:lang w:eastAsia="de-DE"/>
          </w:rPr>
          <w:delText>enhanced onboard integrity monitoring and management</w:delText>
        </w:r>
      </w:del>
      <w:del w:id="213" w:author="Noack, Thoralf" w:date="2015-10-29T10:56:00Z">
        <w:r w:rsidDel="00F42794">
          <w:rPr>
            <w:color w:val="8DB3E2" w:themeColor="text2" w:themeTint="66"/>
            <w:lang w:eastAsia="de-DE"/>
          </w:rPr>
          <w:delText xml:space="preserve"> by </w:delText>
        </w:r>
      </w:del>
      <w:del w:id="214" w:author="Noack, Thoralf" w:date="2015-10-29T10:58:00Z">
        <w:r w:rsidDel="00F42794">
          <w:rPr>
            <w:color w:val="8DB3E2" w:themeColor="text2" w:themeTint="66"/>
            <w:lang w:eastAsia="de-DE"/>
          </w:rPr>
          <w:delText xml:space="preserve">standardized </w:delText>
        </w:r>
      </w:del>
      <w:del w:id="215" w:author="Noack, Thoralf" w:date="2015-10-29T11:02:00Z">
        <w:r w:rsidDel="00F42794">
          <w:rPr>
            <w:color w:val="8DB3E2" w:themeColor="text2" w:themeTint="66"/>
            <w:lang w:eastAsia="de-DE"/>
          </w:rPr>
          <w:delText>data products</w:delText>
        </w:r>
      </w:del>
      <w:del w:id="216" w:author="Noack, Thoralf" w:date="2015-10-29T10:58:00Z">
        <w:r w:rsidDel="00F42794">
          <w:rPr>
            <w:color w:val="8DB3E2" w:themeColor="text2" w:themeTint="66"/>
            <w:lang w:eastAsia="de-DE"/>
          </w:rPr>
          <w:delText xml:space="preserve"> of services</w:delText>
        </w:r>
      </w:del>
      <w:del w:id="217" w:author="Noack, Thoralf" w:date="2015-10-29T12:13:00Z">
        <w:r w:rsidDel="002250BF">
          <w:rPr>
            <w:color w:val="8DB3E2" w:themeColor="text2" w:themeTint="66"/>
            <w:lang w:eastAsia="de-DE"/>
          </w:rPr>
          <w:delText xml:space="preserve">, </w:delText>
        </w:r>
      </w:del>
      <w:del w:id="218" w:author="Noack, Thoralf" w:date="2015-10-29T10:59:00Z">
        <w:r w:rsidDel="00F42794">
          <w:rPr>
            <w:color w:val="8DB3E2" w:themeColor="text2" w:themeTint="66"/>
            <w:lang w:eastAsia="de-DE"/>
          </w:rPr>
          <w:delText xml:space="preserve">especially regarding performance and usability of provided signals and data; </w:delText>
        </w:r>
      </w:del>
      <w:del w:id="219" w:author="Noack, Thoralf" w:date="2015-10-29T12:13:00Z">
        <w:r w:rsidDel="002250BF">
          <w:rPr>
            <w:color w:val="8DB3E2" w:themeColor="text2" w:themeTint="66"/>
            <w:lang w:eastAsia="de-DE"/>
          </w:rPr>
          <w:delText xml:space="preserve">evaluate provided integrity information from the perspective of onboard processing; </w:delText>
        </w:r>
        <w:r w:rsidR="00F942CE" w:rsidDel="002250BF">
          <w:rPr>
            <w:color w:val="8DB3E2" w:themeColor="text2" w:themeTint="66"/>
            <w:lang w:eastAsia="de-DE"/>
          </w:rPr>
          <w:delText>derive requirements on enhanced integrity monitoring as prerequisite of integrity controlled PNT data processing and provision</w:delText>
        </w:r>
        <w:r w:rsidRPr="004F5660" w:rsidDel="002250BF">
          <w:rPr>
            <w:color w:val="8DB3E2" w:themeColor="text2" w:themeTint="66"/>
            <w:lang w:eastAsia="de-DE"/>
          </w:rPr>
          <w:delText>]</w:delText>
        </w:r>
      </w:del>
    </w:p>
    <w:p w14:paraId="05A14CBB" w14:textId="77777777" w:rsidR="004B5583" w:rsidRDefault="00D734BD" w:rsidP="00485F55">
      <w:pPr>
        <w:pStyle w:val="BodyText"/>
        <w:ind w:left="576"/>
        <w:rPr>
          <w:ins w:id="220" w:author="Noack, Thoralf" w:date="2015-10-29T11:55:00Z"/>
          <w:color w:val="8DB3E2" w:themeColor="text2" w:themeTint="66"/>
          <w:lang w:eastAsia="de-DE"/>
        </w:rPr>
      </w:pPr>
      <w:ins w:id="221" w:author="Noack, Thoralf" w:date="2015-10-29T11:23:00Z">
        <w:r>
          <w:rPr>
            <w:color w:val="8DB3E2" w:themeColor="text2" w:themeTint="66"/>
            <w:lang w:eastAsia="de-DE"/>
          </w:rPr>
          <w:t xml:space="preserve">This chapter describes new and innovative approaches for </w:t>
        </w:r>
      </w:ins>
      <w:ins w:id="222" w:author="Noack, Thoralf" w:date="2015-10-29T11:24:00Z">
        <w:r>
          <w:rPr>
            <w:color w:val="8DB3E2" w:themeColor="text2" w:themeTint="66"/>
            <w:lang w:eastAsia="de-DE"/>
          </w:rPr>
          <w:t xml:space="preserve">enhanced service provision and </w:t>
        </w:r>
      </w:ins>
      <w:ins w:id="223" w:author="Noack, Thoralf" w:date="2015-10-29T11:27:00Z">
        <w:r>
          <w:rPr>
            <w:color w:val="8DB3E2" w:themeColor="text2" w:themeTint="66"/>
            <w:lang w:eastAsia="de-DE"/>
          </w:rPr>
          <w:t xml:space="preserve">its </w:t>
        </w:r>
      </w:ins>
      <w:ins w:id="224" w:author="Noack, Thoralf" w:date="2015-10-29T11:24:00Z">
        <w:r>
          <w:rPr>
            <w:color w:val="8DB3E2" w:themeColor="text2" w:themeTint="66"/>
            <w:lang w:eastAsia="de-DE"/>
          </w:rPr>
          <w:t xml:space="preserve">impact </w:t>
        </w:r>
      </w:ins>
      <w:ins w:id="225" w:author="Noack, Thoralf" w:date="2015-10-29T11:50:00Z">
        <w:r w:rsidR="004B5583">
          <w:rPr>
            <w:color w:val="8DB3E2" w:themeColor="text2" w:themeTint="66"/>
            <w:lang w:eastAsia="de-DE"/>
          </w:rPr>
          <w:t xml:space="preserve">for improved </w:t>
        </w:r>
      </w:ins>
      <w:ins w:id="226" w:author="Noack, Thoralf" w:date="2015-10-29T11:25:00Z">
        <w:r>
          <w:rPr>
            <w:color w:val="8DB3E2" w:themeColor="text2" w:themeTint="66"/>
            <w:lang w:eastAsia="de-DE"/>
          </w:rPr>
          <w:t xml:space="preserve">onboard </w:t>
        </w:r>
      </w:ins>
      <w:ins w:id="227" w:author="Noack, Thoralf" w:date="2015-10-29T11:49:00Z">
        <w:r w:rsidR="004B5583">
          <w:rPr>
            <w:color w:val="8DB3E2" w:themeColor="text2" w:themeTint="66"/>
            <w:lang w:eastAsia="de-DE"/>
          </w:rPr>
          <w:t>PNT data processing</w:t>
        </w:r>
      </w:ins>
      <w:ins w:id="228" w:author="Noack, Thoralf" w:date="2015-10-29T11:55:00Z">
        <w:r w:rsidR="004B5583">
          <w:rPr>
            <w:color w:val="8DB3E2" w:themeColor="text2" w:themeTint="66"/>
            <w:lang w:eastAsia="de-DE"/>
          </w:rPr>
          <w:t xml:space="preserve">. This includes: </w:t>
        </w:r>
      </w:ins>
    </w:p>
    <w:p w14:paraId="18095B55" w14:textId="77777777" w:rsidR="004B5583" w:rsidRDefault="004B5583">
      <w:pPr>
        <w:pStyle w:val="BodyText"/>
        <w:numPr>
          <w:ilvl w:val="0"/>
          <w:numId w:val="61"/>
        </w:numPr>
        <w:rPr>
          <w:ins w:id="229" w:author="Noack, Thoralf" w:date="2015-10-29T11:57:00Z"/>
          <w:color w:val="8DB3E2" w:themeColor="text2" w:themeTint="66"/>
          <w:lang w:eastAsia="de-DE"/>
        </w:rPr>
        <w:pPrChange w:id="230" w:author="Noack, Thoralf" w:date="2015-10-29T11:57:00Z">
          <w:pPr>
            <w:pStyle w:val="BodyText"/>
            <w:ind w:left="576"/>
          </w:pPr>
        </w:pPrChange>
      </w:pPr>
      <w:ins w:id="231" w:author="Noack, Thoralf" w:date="2015-10-29T11:56:00Z">
        <w:r>
          <w:rPr>
            <w:color w:val="8DB3E2" w:themeColor="text2" w:themeTint="66"/>
            <w:lang w:eastAsia="de-DE"/>
          </w:rPr>
          <w:t>Harmonized generation and utilization of integrity information (</w:t>
        </w:r>
      </w:ins>
      <w:ins w:id="232" w:author="Noack, Thoralf" w:date="2015-10-29T11:57:00Z">
        <w:r>
          <w:rPr>
            <w:color w:val="8DB3E2" w:themeColor="text2" w:themeTint="66"/>
            <w:lang w:eastAsia="de-DE"/>
          </w:rPr>
          <w:t>integrity management)</w:t>
        </w:r>
      </w:ins>
    </w:p>
    <w:p w14:paraId="3A01849A" w14:textId="77777777" w:rsidR="00523B3D" w:rsidRDefault="00523B3D">
      <w:pPr>
        <w:pStyle w:val="BodyText"/>
        <w:numPr>
          <w:ilvl w:val="0"/>
          <w:numId w:val="61"/>
        </w:numPr>
        <w:rPr>
          <w:ins w:id="233" w:author="Noack, Thoralf" w:date="2015-10-29T12:00:00Z"/>
          <w:color w:val="8DB3E2" w:themeColor="text2" w:themeTint="66"/>
          <w:lang w:eastAsia="de-DE"/>
        </w:rPr>
        <w:pPrChange w:id="234" w:author="Noack, Thoralf" w:date="2015-10-29T11:57:00Z">
          <w:pPr>
            <w:pStyle w:val="BodyText"/>
            <w:ind w:left="576"/>
          </w:pPr>
        </w:pPrChange>
      </w:pPr>
      <w:ins w:id="235" w:author="Noack, Thoralf" w:date="2015-10-29T12:01:00Z">
        <w:r>
          <w:rPr>
            <w:color w:val="8DB3E2" w:themeColor="text2" w:themeTint="66"/>
            <w:lang w:eastAsia="de-DE"/>
          </w:rPr>
          <w:t xml:space="preserve">Intelligent </w:t>
        </w:r>
      </w:ins>
      <w:ins w:id="236" w:author="Noack, Thoralf" w:date="2015-10-29T12:02:00Z">
        <w:r>
          <w:rPr>
            <w:color w:val="8DB3E2" w:themeColor="text2" w:themeTint="66"/>
            <w:lang w:eastAsia="de-DE"/>
          </w:rPr>
          <w:t xml:space="preserve">access </w:t>
        </w:r>
      </w:ins>
      <w:ins w:id="237" w:author="Noack, Thoralf" w:date="2015-10-29T11:59:00Z">
        <w:r>
          <w:rPr>
            <w:color w:val="8DB3E2" w:themeColor="text2" w:themeTint="66"/>
            <w:lang w:eastAsia="de-DE"/>
          </w:rPr>
          <w:t xml:space="preserve">on </w:t>
        </w:r>
      </w:ins>
      <w:ins w:id="238" w:author="Noack, Thoralf" w:date="2015-10-29T12:03:00Z">
        <w:r>
          <w:rPr>
            <w:color w:val="8DB3E2" w:themeColor="text2" w:themeTint="66"/>
            <w:lang w:eastAsia="de-DE"/>
          </w:rPr>
          <w:t xml:space="preserve">independent services </w:t>
        </w:r>
      </w:ins>
    </w:p>
    <w:p w14:paraId="6748CEAD" w14:textId="77777777" w:rsidR="004B5583" w:rsidRDefault="00523B3D">
      <w:pPr>
        <w:pStyle w:val="BodyText"/>
        <w:numPr>
          <w:ilvl w:val="0"/>
          <w:numId w:val="61"/>
        </w:numPr>
        <w:rPr>
          <w:ins w:id="239" w:author="Noack, Thoralf" w:date="2015-10-29T11:56:00Z"/>
          <w:color w:val="8DB3E2" w:themeColor="text2" w:themeTint="66"/>
          <w:lang w:eastAsia="de-DE"/>
        </w:rPr>
        <w:pPrChange w:id="240" w:author="Noack, Thoralf" w:date="2015-10-29T11:57:00Z">
          <w:pPr>
            <w:pStyle w:val="BodyText"/>
            <w:ind w:left="576"/>
          </w:pPr>
        </w:pPrChange>
      </w:pPr>
      <w:ins w:id="241" w:author="Noack, Thoralf" w:date="2015-10-29T12:08:00Z">
        <w:r>
          <w:rPr>
            <w:color w:val="8DB3E2" w:themeColor="text2" w:themeTint="66"/>
            <w:lang w:eastAsia="de-DE"/>
          </w:rPr>
          <w:t>Access on extended integrity information (e.g. coming</w:t>
        </w:r>
      </w:ins>
      <w:ins w:id="242" w:author="Noack, Thoralf" w:date="2015-10-29T12:13:00Z">
        <w:r w:rsidR="002250BF">
          <w:rPr>
            <w:color w:val="8DB3E2" w:themeColor="text2" w:themeTint="66"/>
            <w:lang w:eastAsia="de-DE"/>
          </w:rPr>
          <w:t>/provided by/</w:t>
        </w:r>
      </w:ins>
      <w:ins w:id="243" w:author="Noack, Thoralf" w:date="2015-10-29T12:08:00Z">
        <w:r>
          <w:rPr>
            <w:color w:val="8DB3E2" w:themeColor="text2" w:themeTint="66"/>
            <w:lang w:eastAsia="de-DE"/>
          </w:rPr>
          <w:t xml:space="preserve">from crosschecks of different services in a common coverage area) supporting the decision </w:t>
        </w:r>
      </w:ins>
      <w:ins w:id="244" w:author="Noack, Thoralf" w:date="2015-10-29T12:09:00Z">
        <w:r>
          <w:rPr>
            <w:color w:val="8DB3E2" w:themeColor="text2" w:themeTint="66"/>
            <w:lang w:eastAsia="de-DE"/>
          </w:rPr>
          <w:t>finding</w:t>
        </w:r>
      </w:ins>
      <w:ins w:id="245" w:author="Noack, Thoralf" w:date="2015-10-29T12:08:00Z">
        <w:r>
          <w:rPr>
            <w:color w:val="8DB3E2" w:themeColor="text2" w:themeTint="66"/>
            <w:lang w:eastAsia="de-DE"/>
          </w:rPr>
          <w:t xml:space="preserve"> </w:t>
        </w:r>
      </w:ins>
      <w:ins w:id="246" w:author="Noack, Thoralf" w:date="2015-10-29T12:09:00Z">
        <w:r>
          <w:rPr>
            <w:color w:val="8DB3E2" w:themeColor="text2" w:themeTint="66"/>
            <w:lang w:eastAsia="de-DE"/>
          </w:rPr>
          <w:t>regarding their use</w:t>
        </w:r>
      </w:ins>
    </w:p>
    <w:p w14:paraId="6F2DAEAB" w14:textId="77777777" w:rsidR="004B5583" w:rsidRDefault="005B24C6" w:rsidP="00485F55">
      <w:pPr>
        <w:pStyle w:val="BodyText"/>
        <w:ind w:left="576"/>
        <w:rPr>
          <w:ins w:id="247" w:author="Noack, Thoralf" w:date="2015-10-29T12:17:00Z"/>
          <w:color w:val="8DB3E2" w:themeColor="text2" w:themeTint="66"/>
          <w:lang w:eastAsia="de-DE"/>
        </w:rPr>
      </w:pPr>
      <w:ins w:id="248" w:author="Noack, Thoralf" w:date="2015-10-29T12:17:00Z">
        <w:r>
          <w:rPr>
            <w:color w:val="8DB3E2" w:themeColor="text2" w:themeTint="66"/>
            <w:lang w:eastAsia="de-DE"/>
          </w:rPr>
          <w:t>This proposed improvements may have impact to existing standardisation.</w:t>
        </w:r>
      </w:ins>
    </w:p>
    <w:p w14:paraId="4692BE92" w14:textId="77777777" w:rsidR="005B24C6" w:rsidRDefault="005B24C6" w:rsidP="00485F55">
      <w:pPr>
        <w:pStyle w:val="BodyText"/>
        <w:ind w:left="576"/>
        <w:rPr>
          <w:ins w:id="249" w:author="Noack, Thoralf" w:date="2015-10-29T11:56:00Z"/>
          <w:color w:val="8DB3E2" w:themeColor="text2" w:themeTint="66"/>
          <w:lang w:eastAsia="de-DE"/>
        </w:rPr>
      </w:pPr>
    </w:p>
    <w:p w14:paraId="06A5C8F9" w14:textId="77777777" w:rsidR="00D734BD" w:rsidRPr="004F5660" w:rsidRDefault="004B5583" w:rsidP="00485F55">
      <w:pPr>
        <w:pStyle w:val="BodyText"/>
        <w:ind w:left="576"/>
        <w:rPr>
          <w:color w:val="8DB3E2" w:themeColor="text2" w:themeTint="66"/>
          <w:lang w:eastAsia="de-DE"/>
        </w:rPr>
      </w:pPr>
      <w:ins w:id="250" w:author="Noack, Thoralf" w:date="2015-10-29T11:55:00Z">
        <w:r>
          <w:rPr>
            <w:color w:val="8DB3E2" w:themeColor="text2" w:themeTint="66"/>
            <w:lang w:eastAsia="de-DE"/>
          </w:rPr>
          <w:t xml:space="preserve"> </w:t>
        </w:r>
      </w:ins>
    </w:p>
    <w:p w14:paraId="211BBB72" w14:textId="77777777" w:rsidR="00485F55" w:rsidRPr="00485F55" w:rsidRDefault="00485F55" w:rsidP="00485F55">
      <w:pPr>
        <w:pStyle w:val="BodyText"/>
        <w:rPr>
          <w:lang w:eastAsia="de-DE"/>
        </w:rPr>
      </w:pPr>
    </w:p>
    <w:p w14:paraId="3FF2C6BA" w14:textId="77777777" w:rsidR="00B34FDB" w:rsidRDefault="00B34FDB" w:rsidP="00B34FDB">
      <w:pPr>
        <w:pStyle w:val="Heading2"/>
        <w:keepNext/>
        <w:numPr>
          <w:ilvl w:val="1"/>
          <w:numId w:val="20"/>
        </w:numPr>
      </w:pPr>
      <w:bookmarkStart w:id="251" w:name="_Toc430241273"/>
      <w:r>
        <w:t>GNSS Augmentation Service</w:t>
      </w:r>
      <w:bookmarkEnd w:id="251"/>
    </w:p>
    <w:p w14:paraId="5FBE9DE4" w14:textId="77777777" w:rsidR="00B34FDB" w:rsidRDefault="00B34FDB" w:rsidP="00B34FDB">
      <w:pPr>
        <w:pStyle w:val="Heading2"/>
        <w:keepNext/>
        <w:numPr>
          <w:ilvl w:val="2"/>
          <w:numId w:val="20"/>
        </w:numPr>
        <w:rPr>
          <w:ins w:id="252" w:author="Noack, Thoralf" w:date="2015-10-29T12:18:00Z"/>
        </w:rPr>
      </w:pPr>
      <w:bookmarkStart w:id="253" w:name="_Toc430241274"/>
      <w:r>
        <w:t>Ground-based</w:t>
      </w:r>
      <w:bookmarkEnd w:id="253"/>
    </w:p>
    <w:p w14:paraId="2EBC293E" w14:textId="77777777" w:rsidR="005B24C6" w:rsidRDefault="005B24C6">
      <w:pPr>
        <w:pStyle w:val="BodyText"/>
        <w:rPr>
          <w:ins w:id="254" w:author="Noack, Thoralf" w:date="2015-10-29T12:18:00Z"/>
        </w:rPr>
        <w:pPrChange w:id="255" w:author="Noack, Thoralf" w:date="2015-10-29T12:18:00Z">
          <w:pPr>
            <w:pStyle w:val="Heading2"/>
            <w:keepNext/>
            <w:numPr>
              <w:ilvl w:val="2"/>
              <w:numId w:val="20"/>
            </w:numPr>
            <w:ind w:left="1288" w:hanging="720"/>
          </w:pPr>
        </w:pPrChange>
      </w:pPr>
      <w:ins w:id="256" w:author="Noack, Thoralf" w:date="2015-10-29T12:18:00Z">
        <w:r>
          <w:t xml:space="preserve">DGNSS </w:t>
        </w:r>
      </w:ins>
    </w:p>
    <w:p w14:paraId="0386FB34" w14:textId="77777777" w:rsidR="005B24C6" w:rsidRDefault="005B24C6">
      <w:pPr>
        <w:pStyle w:val="BodyText"/>
        <w:numPr>
          <w:ilvl w:val="0"/>
          <w:numId w:val="62"/>
        </w:numPr>
        <w:rPr>
          <w:ins w:id="257" w:author="Noack, Thoralf" w:date="2015-10-29T12:19:00Z"/>
        </w:rPr>
        <w:pPrChange w:id="258" w:author="Noack, Thoralf" w:date="2015-10-29T12:19:00Z">
          <w:pPr>
            <w:pStyle w:val="Heading2"/>
            <w:keepNext/>
            <w:numPr>
              <w:ilvl w:val="2"/>
              <w:numId w:val="20"/>
            </w:numPr>
            <w:ind w:left="1288" w:hanging="720"/>
          </w:pPr>
        </w:pPrChange>
      </w:pPr>
      <w:ins w:id="259" w:author="Noack, Thoralf" w:date="2015-10-29T12:19:00Z">
        <w:r>
          <w:t>Harmonization of monitoring concepts e.g. FFIM to ensure that integrity information considers the current integrity of services in the coverage area (e.g. by extended health indicator)</w:t>
        </w:r>
      </w:ins>
    </w:p>
    <w:p w14:paraId="6C5FBEE6" w14:textId="77777777" w:rsidR="005B24C6" w:rsidRDefault="006E04FC">
      <w:pPr>
        <w:pStyle w:val="BodyText"/>
        <w:numPr>
          <w:ilvl w:val="0"/>
          <w:numId w:val="62"/>
        </w:numPr>
        <w:rPr>
          <w:ins w:id="260" w:author="Noack, Thoralf" w:date="2015-10-29T12:20:00Z"/>
        </w:rPr>
        <w:pPrChange w:id="261" w:author="Noack, Thoralf" w:date="2015-10-29T12:19:00Z">
          <w:pPr>
            <w:pStyle w:val="Heading2"/>
            <w:keepNext/>
            <w:numPr>
              <w:ilvl w:val="2"/>
              <w:numId w:val="20"/>
            </w:numPr>
            <w:ind w:left="1288" w:hanging="720"/>
          </w:pPr>
        </w:pPrChange>
      </w:pPr>
      <w:ins w:id="262" w:author="Noack, Thoralf" w:date="2015-10-29T12:20:00Z">
        <w:r>
          <w:t>to inform about the current coverage services site</w:t>
        </w:r>
      </w:ins>
    </w:p>
    <w:p w14:paraId="302B628F" w14:textId="77777777" w:rsidR="006E04FC" w:rsidRDefault="006E04FC">
      <w:pPr>
        <w:pStyle w:val="BodyText"/>
        <w:numPr>
          <w:ilvl w:val="0"/>
          <w:numId w:val="62"/>
        </w:numPr>
        <w:rPr>
          <w:ins w:id="263" w:author="Noack, Thoralf" w:date="2015-10-29T12:20:00Z"/>
        </w:rPr>
        <w:pPrChange w:id="264" w:author="Noack, Thoralf" w:date="2015-10-29T12:19:00Z">
          <w:pPr>
            <w:pStyle w:val="Heading2"/>
            <w:keepNext/>
            <w:numPr>
              <w:ilvl w:val="2"/>
              <w:numId w:val="20"/>
            </w:numPr>
            <w:ind w:left="1288" w:hanging="720"/>
          </w:pPr>
        </w:pPrChange>
      </w:pPr>
      <w:ins w:id="265" w:author="Noack, Thoralf" w:date="2015-10-29T12:20:00Z">
        <w:r>
          <w:lastRenderedPageBreak/>
          <w:t xml:space="preserve">provision of UDRE by standardized methods to enable the future use to condition the onboard processing </w:t>
        </w:r>
      </w:ins>
    </w:p>
    <w:p w14:paraId="0B70DC19" w14:textId="77777777" w:rsidR="006E04FC" w:rsidRDefault="006E04FC">
      <w:pPr>
        <w:pStyle w:val="BodyText"/>
        <w:numPr>
          <w:ilvl w:val="0"/>
          <w:numId w:val="62"/>
        </w:numPr>
        <w:rPr>
          <w:ins w:id="266" w:author="Noack, Thoralf" w:date="2015-10-29T12:21:00Z"/>
        </w:rPr>
        <w:pPrChange w:id="267" w:author="Noack, Thoralf" w:date="2015-10-29T12:19:00Z">
          <w:pPr>
            <w:pStyle w:val="Heading2"/>
            <w:keepNext/>
            <w:numPr>
              <w:ilvl w:val="2"/>
              <w:numId w:val="20"/>
            </w:numPr>
            <w:ind w:left="1288" w:hanging="720"/>
          </w:pPr>
        </w:pPrChange>
      </w:pPr>
      <w:ins w:id="268" w:author="Noack, Thoralf" w:date="2015-10-29T12:21:00Z">
        <w:r>
          <w:t>crossover from single station concept to enable the use of virtual reference stations (VRS) in the coverage area</w:t>
        </w:r>
      </w:ins>
    </w:p>
    <w:p w14:paraId="03B85DE3" w14:textId="77777777" w:rsidR="006E04FC" w:rsidRPr="005B24C6" w:rsidRDefault="006E04FC">
      <w:pPr>
        <w:pStyle w:val="BodyText"/>
        <w:ind w:left="720"/>
        <w:pPrChange w:id="269" w:author="Noack, Thoralf" w:date="2015-10-29T12:21:00Z">
          <w:pPr>
            <w:pStyle w:val="Heading2"/>
            <w:keepNext/>
            <w:numPr>
              <w:ilvl w:val="2"/>
              <w:numId w:val="20"/>
            </w:numPr>
            <w:ind w:left="1288" w:hanging="720"/>
          </w:pPr>
        </w:pPrChange>
      </w:pPr>
      <w:ins w:id="270" w:author="Noack, Thoralf" w:date="2015-10-29T12:21:00Z">
        <w:r>
          <w:t xml:space="preserve"> </w:t>
        </w:r>
      </w:ins>
    </w:p>
    <w:p w14:paraId="52F686C9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271" w:name="_Toc430241275"/>
      <w:r>
        <w:t>Satellite-based</w:t>
      </w:r>
      <w:bookmarkEnd w:id="271"/>
    </w:p>
    <w:p w14:paraId="569DA522" w14:textId="77777777" w:rsidR="00B34FDB" w:rsidRDefault="00B34FDB" w:rsidP="00B34FDB">
      <w:pPr>
        <w:pStyle w:val="Heading2"/>
        <w:keepNext/>
        <w:numPr>
          <w:ilvl w:val="1"/>
          <w:numId w:val="20"/>
        </w:numPr>
      </w:pPr>
      <w:bookmarkStart w:id="272" w:name="_Toc430241276"/>
      <w:r>
        <w:t>Terrestrial Radionavigation Service</w:t>
      </w:r>
      <w:bookmarkEnd w:id="272"/>
    </w:p>
    <w:p w14:paraId="78D4FA91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273" w:name="_Toc430241277"/>
      <w:r>
        <w:t>eLoran</w:t>
      </w:r>
      <w:bookmarkEnd w:id="273"/>
    </w:p>
    <w:p w14:paraId="1D9D7820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274" w:name="_Toc430241278"/>
      <w:r>
        <w:t>R-Mode</w:t>
      </w:r>
      <w:bookmarkEnd w:id="274"/>
    </w:p>
    <w:p w14:paraId="3D162962" w14:textId="77777777" w:rsidR="00B34FDB" w:rsidRDefault="00B34FDB" w:rsidP="00B34FDB">
      <w:pPr>
        <w:pStyle w:val="Heading2"/>
        <w:keepNext/>
        <w:numPr>
          <w:ilvl w:val="2"/>
          <w:numId w:val="20"/>
        </w:numPr>
      </w:pPr>
      <w:bookmarkStart w:id="275" w:name="_Toc430241279"/>
      <w:r>
        <w:t>Tbd</w:t>
      </w:r>
      <w:bookmarkEnd w:id="275"/>
    </w:p>
    <w:p w14:paraId="163E7291" w14:textId="77777777" w:rsidR="00B34FDB" w:rsidRDefault="00B34FDB" w:rsidP="00B34FDB">
      <w:pPr>
        <w:pStyle w:val="Heading2"/>
        <w:keepNext/>
        <w:numPr>
          <w:ilvl w:val="1"/>
          <w:numId w:val="20"/>
        </w:numPr>
      </w:pPr>
      <w:bookmarkStart w:id="276" w:name="_Toc430241280"/>
      <w:r>
        <w:t>Provision of PNT-relevant Safety Information</w:t>
      </w:r>
      <w:bookmarkEnd w:id="276"/>
    </w:p>
    <w:p w14:paraId="74BDCF9B" w14:textId="77777777" w:rsidR="00251085" w:rsidRDefault="00251085" w:rsidP="00251085">
      <w:pPr>
        <w:pStyle w:val="Heading2"/>
        <w:keepNext/>
        <w:numPr>
          <w:ilvl w:val="1"/>
          <w:numId w:val="20"/>
        </w:numPr>
      </w:pPr>
      <w:bookmarkStart w:id="277" w:name="_Toc430241281"/>
      <w:r>
        <w:t>Requirements for integrated use of various services</w:t>
      </w:r>
      <w:bookmarkEnd w:id="277"/>
    </w:p>
    <w:p w14:paraId="30D27096" w14:textId="77777777" w:rsidR="00B34FDB" w:rsidRPr="00B07EDB" w:rsidRDefault="00B34FDB" w:rsidP="00B07EDB">
      <w:pPr>
        <w:pStyle w:val="BodyText"/>
      </w:pPr>
    </w:p>
    <w:p w14:paraId="1435E6F6" w14:textId="77777777" w:rsidR="00502F4F" w:rsidRDefault="00502F4F" w:rsidP="00502F4F">
      <w:pPr>
        <w:pStyle w:val="ListParagraph"/>
        <w:ind w:left="360"/>
        <w:jc w:val="both"/>
      </w:pPr>
      <w:bookmarkStart w:id="278" w:name="_Toc359496675"/>
      <w:bookmarkEnd w:id="278"/>
      <w:r w:rsidRPr="00AC28F1">
        <w:rPr>
          <w:rFonts w:cs="Arial"/>
          <w:sz w:val="16"/>
          <w:szCs w:val="16"/>
        </w:rPr>
        <w:br w:type="page"/>
      </w:r>
    </w:p>
    <w:p w14:paraId="72EA353E" w14:textId="77777777" w:rsidR="00502F4F" w:rsidRDefault="00502F4F" w:rsidP="00502F4F">
      <w:pPr>
        <w:pStyle w:val="Heading2"/>
        <w:ind w:left="576" w:hanging="576"/>
      </w:pPr>
    </w:p>
    <w:p w14:paraId="1E098F79" w14:textId="77777777" w:rsidR="00502F4F" w:rsidRPr="002E5FC3" w:rsidRDefault="00502F4F" w:rsidP="00502F4F">
      <w:pPr>
        <w:pStyle w:val="Heading2"/>
      </w:pPr>
      <w:bookmarkStart w:id="279" w:name="_Toc430241283"/>
      <w:r w:rsidRPr="002E5FC3">
        <w:t xml:space="preserve">ANNEX </w:t>
      </w:r>
      <w:r>
        <w:t>A</w:t>
      </w:r>
      <w:r>
        <w:tab/>
      </w:r>
      <w:r w:rsidRPr="002E5FC3">
        <w:t>Abbreviations</w:t>
      </w:r>
      <w:bookmarkEnd w:id="279"/>
    </w:p>
    <w:tbl>
      <w:tblPr>
        <w:tblW w:w="907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265"/>
        <w:gridCol w:w="236"/>
        <w:gridCol w:w="7571"/>
      </w:tblGrid>
      <w:tr w:rsidR="009D65D2" w14:paraId="104D9835" w14:textId="77777777" w:rsidTr="002B4067">
        <w:tc>
          <w:tcPr>
            <w:tcW w:w="1265" w:type="dxa"/>
          </w:tcPr>
          <w:p w14:paraId="6FD1E9D9" w14:textId="77777777" w:rsid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BEIDOU</w:t>
            </w:r>
          </w:p>
        </w:tc>
        <w:tc>
          <w:tcPr>
            <w:tcW w:w="236" w:type="dxa"/>
          </w:tcPr>
          <w:p w14:paraId="63052251" w14:textId="77777777" w:rsidR="009D65D2" w:rsidRDefault="009D65D2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57025A43" w14:textId="77777777" w:rsidR="009D65D2" w:rsidRDefault="002B4067" w:rsidP="002B406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Global Navigation Satellite System (</w:t>
            </w:r>
            <w:r>
              <w:rPr>
                <w:sz w:val="18"/>
                <w:szCs w:val="18"/>
              </w:rPr>
              <w:t>China</w:t>
            </w:r>
            <w:r w:rsidRPr="009D65D2">
              <w:rPr>
                <w:sz w:val="18"/>
                <w:szCs w:val="18"/>
              </w:rPr>
              <w:t>)</w:t>
            </w:r>
          </w:p>
        </w:tc>
      </w:tr>
      <w:tr w:rsidR="009D65D2" w14:paraId="06CF234B" w14:textId="77777777" w:rsidTr="002B4067">
        <w:tc>
          <w:tcPr>
            <w:tcW w:w="1265" w:type="dxa"/>
          </w:tcPr>
          <w:p w14:paraId="0BD4D0E5" w14:textId="77777777"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DGALILEO</w:t>
            </w:r>
          </w:p>
        </w:tc>
        <w:tc>
          <w:tcPr>
            <w:tcW w:w="236" w:type="dxa"/>
          </w:tcPr>
          <w:p w14:paraId="7E5E9809" w14:textId="77777777" w:rsidR="009D65D2" w:rsidRPr="009D65D2" w:rsidRDefault="009D65D2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0DFB8FFA" w14:textId="77777777"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Differential GALILEO</w:t>
            </w:r>
          </w:p>
        </w:tc>
      </w:tr>
      <w:tr w:rsidR="009D65D2" w14:paraId="05F81B45" w14:textId="77777777" w:rsidTr="002B4067">
        <w:tc>
          <w:tcPr>
            <w:tcW w:w="1265" w:type="dxa"/>
          </w:tcPr>
          <w:p w14:paraId="5389B3EF" w14:textId="77777777"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DGLONASS</w:t>
            </w:r>
          </w:p>
        </w:tc>
        <w:tc>
          <w:tcPr>
            <w:tcW w:w="236" w:type="dxa"/>
          </w:tcPr>
          <w:p w14:paraId="64C8C0CC" w14:textId="77777777" w:rsidR="009D65D2" w:rsidRPr="009D65D2" w:rsidRDefault="009D65D2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04993E4F" w14:textId="77777777"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Differential GLONASS</w:t>
            </w:r>
          </w:p>
        </w:tc>
      </w:tr>
      <w:tr w:rsidR="00502F4F" w14:paraId="7778210B" w14:textId="77777777" w:rsidTr="002B4067">
        <w:tc>
          <w:tcPr>
            <w:tcW w:w="1265" w:type="dxa"/>
          </w:tcPr>
          <w:p w14:paraId="1A3ACCE2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DGNSS</w:t>
            </w:r>
          </w:p>
        </w:tc>
        <w:tc>
          <w:tcPr>
            <w:tcW w:w="236" w:type="dxa"/>
          </w:tcPr>
          <w:p w14:paraId="5CD2B106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19DE127E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Differential GNSS</w:t>
            </w:r>
          </w:p>
        </w:tc>
      </w:tr>
      <w:tr w:rsidR="009D65D2" w14:paraId="01999697" w14:textId="77777777" w:rsidTr="002B4067">
        <w:tc>
          <w:tcPr>
            <w:tcW w:w="1265" w:type="dxa"/>
          </w:tcPr>
          <w:p w14:paraId="5698A8D1" w14:textId="77777777"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DGPS</w:t>
            </w:r>
          </w:p>
        </w:tc>
        <w:tc>
          <w:tcPr>
            <w:tcW w:w="236" w:type="dxa"/>
          </w:tcPr>
          <w:p w14:paraId="399143A6" w14:textId="77777777" w:rsidR="009D65D2" w:rsidRPr="009D65D2" w:rsidRDefault="009D65D2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14DD1C76" w14:textId="77777777"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Differential GPS</w:t>
            </w:r>
          </w:p>
        </w:tc>
      </w:tr>
      <w:tr w:rsidR="00502F4F" w14:paraId="48D10316" w14:textId="77777777" w:rsidTr="002B4067">
        <w:tc>
          <w:tcPr>
            <w:tcW w:w="1265" w:type="dxa"/>
          </w:tcPr>
          <w:p w14:paraId="7C32C969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DOP</w:t>
            </w:r>
          </w:p>
        </w:tc>
        <w:tc>
          <w:tcPr>
            <w:tcW w:w="236" w:type="dxa"/>
          </w:tcPr>
          <w:p w14:paraId="4365C7F1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32B4453D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Dilution of Precision</w:t>
            </w:r>
          </w:p>
        </w:tc>
      </w:tr>
      <w:tr w:rsidR="00186D05" w14:paraId="7224CA06" w14:textId="77777777" w:rsidTr="00CC041F">
        <w:tc>
          <w:tcPr>
            <w:tcW w:w="1265" w:type="dxa"/>
          </w:tcPr>
          <w:p w14:paraId="1570393D" w14:textId="77777777" w:rsidR="00186D05" w:rsidRPr="009D65D2" w:rsidRDefault="00186D05" w:rsidP="00CC041F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EGNOS</w:t>
            </w:r>
          </w:p>
        </w:tc>
        <w:tc>
          <w:tcPr>
            <w:tcW w:w="236" w:type="dxa"/>
            <w:vAlign w:val="center"/>
          </w:tcPr>
          <w:p w14:paraId="0D508F43" w14:textId="77777777" w:rsidR="00186D05" w:rsidRPr="009D65D2" w:rsidRDefault="00186D05" w:rsidP="00CC041F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6694B65C" w14:textId="77777777" w:rsidR="00186D05" w:rsidRPr="009D65D2" w:rsidRDefault="00186D05" w:rsidP="00CC041F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European Geostationary System</w:t>
            </w:r>
          </w:p>
        </w:tc>
      </w:tr>
      <w:tr w:rsidR="00186D05" w14:paraId="21C0E39D" w14:textId="77777777" w:rsidTr="002B4067">
        <w:tc>
          <w:tcPr>
            <w:tcW w:w="1265" w:type="dxa"/>
          </w:tcPr>
          <w:p w14:paraId="086749E2" w14:textId="77777777" w:rsidR="00186D05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eLoran</w:t>
            </w:r>
          </w:p>
        </w:tc>
        <w:tc>
          <w:tcPr>
            <w:tcW w:w="236" w:type="dxa"/>
          </w:tcPr>
          <w:p w14:paraId="7D8A26C2" w14:textId="77777777" w:rsidR="00186D05" w:rsidRDefault="00186D05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37FDE181" w14:textId="77777777" w:rsidR="00186D05" w:rsidRPr="00186D05" w:rsidRDefault="00186D05" w:rsidP="00186D05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Enhanced LORAN</w:t>
            </w:r>
          </w:p>
        </w:tc>
      </w:tr>
      <w:tr w:rsidR="00186D05" w14:paraId="32522CAC" w14:textId="77777777" w:rsidTr="002B4067">
        <w:tc>
          <w:tcPr>
            <w:tcW w:w="1265" w:type="dxa"/>
          </w:tcPr>
          <w:p w14:paraId="7FE8B807" w14:textId="77777777" w:rsidR="00186D05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GAGAN</w:t>
            </w:r>
          </w:p>
        </w:tc>
        <w:tc>
          <w:tcPr>
            <w:tcW w:w="236" w:type="dxa"/>
          </w:tcPr>
          <w:p w14:paraId="1DE8D503" w14:textId="77777777" w:rsidR="00186D05" w:rsidRDefault="00186D05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0840A04C" w14:textId="77777777" w:rsidR="00186D05" w:rsidRPr="00186D05" w:rsidRDefault="00186D05" w:rsidP="009D65D2">
            <w:pPr>
              <w:spacing w:before="40" w:after="40"/>
              <w:jc w:val="both"/>
              <w:rPr>
                <w:sz w:val="18"/>
                <w:szCs w:val="18"/>
                <w:lang w:val="en-US"/>
              </w:rPr>
            </w:pPr>
            <w:r w:rsidRPr="00186D05">
              <w:rPr>
                <w:sz w:val="18"/>
                <w:szCs w:val="18"/>
              </w:rPr>
              <w:t>GPS Aided Geo Augmented Navigation</w:t>
            </w:r>
          </w:p>
        </w:tc>
      </w:tr>
      <w:tr w:rsidR="009D65D2" w14:paraId="2E08315F" w14:textId="77777777" w:rsidTr="002B4067">
        <w:tc>
          <w:tcPr>
            <w:tcW w:w="1265" w:type="dxa"/>
          </w:tcPr>
          <w:p w14:paraId="15888AA5" w14:textId="77777777"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GALILEO</w:t>
            </w:r>
          </w:p>
        </w:tc>
        <w:tc>
          <w:tcPr>
            <w:tcW w:w="236" w:type="dxa"/>
          </w:tcPr>
          <w:p w14:paraId="323B8C59" w14:textId="77777777" w:rsidR="009D65D2" w:rsidRPr="009D65D2" w:rsidRDefault="002B4067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3183F2D9" w14:textId="77777777" w:rsidR="009D65D2" w:rsidRPr="009D65D2" w:rsidRDefault="009D65D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European GNSS </w:t>
            </w:r>
          </w:p>
        </w:tc>
      </w:tr>
      <w:tr w:rsidR="00502F4F" w14:paraId="2D124456" w14:textId="77777777" w:rsidTr="002B4067">
        <w:tc>
          <w:tcPr>
            <w:tcW w:w="1265" w:type="dxa"/>
            <w:vAlign w:val="center"/>
          </w:tcPr>
          <w:p w14:paraId="0B5AC861" w14:textId="77777777" w:rsidR="00502F4F" w:rsidRPr="009D65D2" w:rsidRDefault="00502F4F" w:rsidP="002B4067">
            <w:pPr>
              <w:spacing w:before="40" w:after="40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GLONASS</w:t>
            </w:r>
          </w:p>
        </w:tc>
        <w:tc>
          <w:tcPr>
            <w:tcW w:w="236" w:type="dxa"/>
            <w:vAlign w:val="center"/>
          </w:tcPr>
          <w:p w14:paraId="34C5F3ED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292B97E7" w14:textId="77777777" w:rsidR="002B4067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 xml:space="preserve">Глоба́льная навигацио́нная спу́тниковая систе́ма, </w:t>
            </w:r>
          </w:p>
          <w:p w14:paraId="086F335E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 xml:space="preserve">Global Navigation Satellite System (Russia) </w:t>
            </w:r>
          </w:p>
        </w:tc>
      </w:tr>
      <w:tr w:rsidR="00502F4F" w14:paraId="6FAE88CE" w14:textId="77777777" w:rsidTr="002B4067">
        <w:tc>
          <w:tcPr>
            <w:tcW w:w="1265" w:type="dxa"/>
          </w:tcPr>
          <w:p w14:paraId="30D47102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GNSS</w:t>
            </w:r>
          </w:p>
        </w:tc>
        <w:tc>
          <w:tcPr>
            <w:tcW w:w="236" w:type="dxa"/>
            <w:vAlign w:val="center"/>
          </w:tcPr>
          <w:p w14:paraId="6100246E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5D826D78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Global Navigation Satellite System</w:t>
            </w:r>
          </w:p>
        </w:tc>
      </w:tr>
      <w:tr w:rsidR="00502F4F" w14:paraId="63401622" w14:textId="77777777" w:rsidTr="002B4067">
        <w:tc>
          <w:tcPr>
            <w:tcW w:w="1265" w:type="dxa"/>
          </w:tcPr>
          <w:p w14:paraId="15C33C7A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GPS</w:t>
            </w:r>
          </w:p>
        </w:tc>
        <w:tc>
          <w:tcPr>
            <w:tcW w:w="236" w:type="dxa"/>
            <w:vAlign w:val="center"/>
          </w:tcPr>
          <w:p w14:paraId="7DF3CEB0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0D4D22E3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Global Positioning System</w:t>
            </w:r>
          </w:p>
        </w:tc>
      </w:tr>
      <w:tr w:rsidR="00186D05" w14:paraId="30AA081E" w14:textId="77777777" w:rsidTr="002B4067">
        <w:tc>
          <w:tcPr>
            <w:tcW w:w="1265" w:type="dxa"/>
          </w:tcPr>
          <w:p w14:paraId="2C9E14FB" w14:textId="77777777" w:rsidR="00186D05" w:rsidRPr="009D65D2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36" w:type="dxa"/>
            <w:vAlign w:val="center"/>
          </w:tcPr>
          <w:p w14:paraId="4797B9F9" w14:textId="77777777" w:rsidR="00186D05" w:rsidRPr="009D65D2" w:rsidRDefault="00186D05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</w:p>
        </w:tc>
        <w:tc>
          <w:tcPr>
            <w:tcW w:w="7571" w:type="dxa"/>
          </w:tcPr>
          <w:p w14:paraId="22C668AA" w14:textId="77777777" w:rsidR="00186D05" w:rsidRPr="009D65D2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502F4F" w14:paraId="2894A9AC" w14:textId="77777777" w:rsidTr="002B4067">
        <w:tc>
          <w:tcPr>
            <w:tcW w:w="1265" w:type="dxa"/>
          </w:tcPr>
          <w:p w14:paraId="06062FE2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HF</w:t>
            </w:r>
          </w:p>
        </w:tc>
        <w:tc>
          <w:tcPr>
            <w:tcW w:w="236" w:type="dxa"/>
            <w:vAlign w:val="center"/>
          </w:tcPr>
          <w:p w14:paraId="3667A16E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40A8D8DF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High Frequency (3 – 30 MHz)</w:t>
            </w:r>
          </w:p>
        </w:tc>
      </w:tr>
      <w:tr w:rsidR="00502F4F" w14:paraId="7126D435" w14:textId="77777777" w:rsidTr="002B4067">
        <w:tc>
          <w:tcPr>
            <w:tcW w:w="1265" w:type="dxa"/>
          </w:tcPr>
          <w:p w14:paraId="6A3DE9F9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IALA</w:t>
            </w:r>
          </w:p>
        </w:tc>
        <w:tc>
          <w:tcPr>
            <w:tcW w:w="236" w:type="dxa"/>
            <w:vAlign w:val="center"/>
          </w:tcPr>
          <w:p w14:paraId="6445E207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67FD07F3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International Association of Marine Aids to Navigation and Lighthouse Authorities</w:t>
            </w:r>
          </w:p>
        </w:tc>
      </w:tr>
      <w:tr w:rsidR="00502F4F" w14:paraId="006160F0" w14:textId="77777777" w:rsidTr="002B4067">
        <w:tc>
          <w:tcPr>
            <w:tcW w:w="1265" w:type="dxa"/>
          </w:tcPr>
          <w:p w14:paraId="79A7FAC6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IEC</w:t>
            </w:r>
          </w:p>
        </w:tc>
        <w:tc>
          <w:tcPr>
            <w:tcW w:w="236" w:type="dxa"/>
            <w:vAlign w:val="center"/>
          </w:tcPr>
          <w:p w14:paraId="3C4C7225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5BC3C4CA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International Electrical Commission</w:t>
            </w:r>
          </w:p>
        </w:tc>
      </w:tr>
      <w:tr w:rsidR="00502F4F" w14:paraId="33070AEE" w14:textId="77777777" w:rsidTr="002B4067">
        <w:tc>
          <w:tcPr>
            <w:tcW w:w="1265" w:type="dxa"/>
          </w:tcPr>
          <w:p w14:paraId="32D08BB7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IMO</w:t>
            </w:r>
          </w:p>
        </w:tc>
        <w:tc>
          <w:tcPr>
            <w:tcW w:w="236" w:type="dxa"/>
            <w:vAlign w:val="center"/>
          </w:tcPr>
          <w:p w14:paraId="058CABA0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00A0C736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International Maritime Organisation</w:t>
            </w:r>
          </w:p>
        </w:tc>
      </w:tr>
      <w:tr w:rsidR="00502F4F" w14:paraId="759C2490" w14:textId="77777777" w:rsidTr="002B4067">
        <w:tc>
          <w:tcPr>
            <w:tcW w:w="1265" w:type="dxa"/>
          </w:tcPr>
          <w:p w14:paraId="303B1BAA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IM</w:t>
            </w:r>
            <w:r w:rsidR="00B12A7A">
              <w:rPr>
                <w:sz w:val="18"/>
                <w:szCs w:val="18"/>
              </w:rPr>
              <w:t>S</w:t>
            </w:r>
          </w:p>
        </w:tc>
        <w:tc>
          <w:tcPr>
            <w:tcW w:w="236" w:type="dxa"/>
            <w:vAlign w:val="center"/>
          </w:tcPr>
          <w:p w14:paraId="66A10782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4AA9F801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Integrity Monitoring Station</w:t>
            </w:r>
          </w:p>
        </w:tc>
      </w:tr>
      <w:tr w:rsidR="00B12A7A" w14:paraId="26F24DEE" w14:textId="77777777" w:rsidTr="002B4067">
        <w:tc>
          <w:tcPr>
            <w:tcW w:w="1265" w:type="dxa"/>
          </w:tcPr>
          <w:p w14:paraId="02339F3A" w14:textId="77777777" w:rsidR="00B12A7A" w:rsidRPr="009D65D2" w:rsidRDefault="00B12A7A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</w:t>
            </w:r>
          </w:p>
        </w:tc>
        <w:tc>
          <w:tcPr>
            <w:tcW w:w="236" w:type="dxa"/>
            <w:vAlign w:val="center"/>
          </w:tcPr>
          <w:p w14:paraId="117031BD" w14:textId="77777777" w:rsidR="00B12A7A" w:rsidRPr="009D65D2" w:rsidRDefault="00B12A7A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1830E5F3" w14:textId="77777777" w:rsidR="00B12A7A" w:rsidRPr="009D65D2" w:rsidRDefault="00B12A7A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Integrated Navigation System</w:t>
            </w:r>
          </w:p>
        </w:tc>
      </w:tr>
      <w:tr w:rsidR="00502F4F" w14:paraId="718D0034" w14:textId="77777777" w:rsidTr="002B4067">
        <w:tc>
          <w:tcPr>
            <w:tcW w:w="1265" w:type="dxa"/>
          </w:tcPr>
          <w:p w14:paraId="38A47535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ITU</w:t>
            </w:r>
          </w:p>
        </w:tc>
        <w:tc>
          <w:tcPr>
            <w:tcW w:w="236" w:type="dxa"/>
            <w:vAlign w:val="center"/>
          </w:tcPr>
          <w:p w14:paraId="1831529D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373B1B24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International Telecommunication Union</w:t>
            </w:r>
          </w:p>
        </w:tc>
      </w:tr>
      <w:tr w:rsidR="00186D05" w14:paraId="0142ADEC" w14:textId="77777777" w:rsidTr="002B4067">
        <w:tc>
          <w:tcPr>
            <w:tcW w:w="1265" w:type="dxa"/>
          </w:tcPr>
          <w:p w14:paraId="494DB9B6" w14:textId="77777777" w:rsidR="00186D05" w:rsidRPr="009D65D2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LORAN</w:t>
            </w:r>
          </w:p>
        </w:tc>
        <w:tc>
          <w:tcPr>
            <w:tcW w:w="236" w:type="dxa"/>
            <w:vAlign w:val="center"/>
          </w:tcPr>
          <w:p w14:paraId="45DA4778" w14:textId="77777777" w:rsidR="00186D05" w:rsidRPr="009D65D2" w:rsidRDefault="00186D05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61F4A3F4" w14:textId="77777777" w:rsidR="00186D05" w:rsidRPr="009D65D2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Long Range Navigation</w:t>
            </w:r>
          </w:p>
        </w:tc>
      </w:tr>
      <w:tr w:rsidR="00502F4F" w14:paraId="399BD453" w14:textId="77777777" w:rsidTr="002B4067">
        <w:tc>
          <w:tcPr>
            <w:tcW w:w="1265" w:type="dxa"/>
          </w:tcPr>
          <w:p w14:paraId="7616E7E2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MF</w:t>
            </w:r>
          </w:p>
        </w:tc>
        <w:tc>
          <w:tcPr>
            <w:tcW w:w="236" w:type="dxa"/>
            <w:vAlign w:val="center"/>
          </w:tcPr>
          <w:p w14:paraId="67CACF4C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6A7F8846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Medium Frequency (0.3 – 3 MHz)</w:t>
            </w:r>
          </w:p>
        </w:tc>
      </w:tr>
      <w:tr w:rsidR="00B12A7A" w14:paraId="1C1C9FB8" w14:textId="77777777" w:rsidTr="002B4067">
        <w:tc>
          <w:tcPr>
            <w:tcW w:w="1265" w:type="dxa"/>
          </w:tcPr>
          <w:p w14:paraId="2A2D4766" w14:textId="77777777" w:rsidR="00B12A7A" w:rsidRPr="009D65D2" w:rsidRDefault="00B12A7A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MRR</w:t>
            </w:r>
          </w:p>
        </w:tc>
        <w:tc>
          <w:tcPr>
            <w:tcW w:w="236" w:type="dxa"/>
            <w:vAlign w:val="center"/>
          </w:tcPr>
          <w:p w14:paraId="2618E654" w14:textId="77777777" w:rsidR="00B12A7A" w:rsidRPr="009D65D2" w:rsidRDefault="00B12A7A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2448E8ED" w14:textId="77777777" w:rsidR="00B12A7A" w:rsidRPr="009D65D2" w:rsidRDefault="00B12A7A" w:rsidP="009D65D2">
            <w:pPr>
              <w:spacing w:before="40" w:after="40"/>
              <w:jc w:val="both"/>
              <w:rPr>
                <w:rStyle w:val="searchalttitle"/>
                <w:sz w:val="18"/>
                <w:szCs w:val="18"/>
              </w:rPr>
            </w:pPr>
            <w:r>
              <w:rPr>
                <w:rStyle w:val="searchalttitle"/>
                <w:sz w:val="18"/>
                <w:szCs w:val="18"/>
              </w:rPr>
              <w:t>Multi-system Radionavigation Receiver</w:t>
            </w:r>
          </w:p>
        </w:tc>
      </w:tr>
      <w:tr w:rsidR="00502F4F" w14:paraId="2A558403" w14:textId="77777777" w:rsidTr="002B4067">
        <w:tc>
          <w:tcPr>
            <w:tcW w:w="1265" w:type="dxa"/>
          </w:tcPr>
          <w:p w14:paraId="11282499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MSC</w:t>
            </w:r>
          </w:p>
        </w:tc>
        <w:tc>
          <w:tcPr>
            <w:tcW w:w="236" w:type="dxa"/>
            <w:vAlign w:val="center"/>
          </w:tcPr>
          <w:p w14:paraId="4C10B163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3771F875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rStyle w:val="searchalttitle"/>
                <w:sz w:val="18"/>
                <w:szCs w:val="18"/>
              </w:rPr>
              <w:t>Maritime Safety Committee</w:t>
            </w:r>
          </w:p>
        </w:tc>
      </w:tr>
      <w:tr w:rsidR="00502F4F" w14:paraId="22631F25" w14:textId="77777777" w:rsidTr="002B4067">
        <w:tc>
          <w:tcPr>
            <w:tcW w:w="1265" w:type="dxa"/>
          </w:tcPr>
          <w:p w14:paraId="2DB622F6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MSI</w:t>
            </w:r>
          </w:p>
        </w:tc>
        <w:tc>
          <w:tcPr>
            <w:tcW w:w="236" w:type="dxa"/>
            <w:vAlign w:val="center"/>
          </w:tcPr>
          <w:p w14:paraId="3F67EFDD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1169C97B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Maritime Safety Information</w:t>
            </w:r>
          </w:p>
        </w:tc>
      </w:tr>
      <w:tr w:rsidR="002B4067" w14:paraId="480C3AD8" w14:textId="77777777" w:rsidTr="002B4067">
        <w:tc>
          <w:tcPr>
            <w:tcW w:w="1265" w:type="dxa"/>
          </w:tcPr>
          <w:p w14:paraId="4FAE8F67" w14:textId="77777777" w:rsidR="002B4067" w:rsidRPr="009D65D2" w:rsidRDefault="002B4067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NMEA</w:t>
            </w:r>
          </w:p>
        </w:tc>
        <w:tc>
          <w:tcPr>
            <w:tcW w:w="236" w:type="dxa"/>
            <w:vAlign w:val="center"/>
          </w:tcPr>
          <w:p w14:paraId="76C04EC3" w14:textId="77777777" w:rsidR="002B4067" w:rsidRPr="009D65D2" w:rsidRDefault="002B4067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4A9A81B4" w14:textId="77777777" w:rsidR="002B4067" w:rsidRDefault="007276C2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hyperlink r:id="rId21" w:tooltip="National Marine Electronics Association" w:history="1">
              <w:r w:rsidR="002B4067" w:rsidRPr="002B4067">
                <w:rPr>
                  <w:sz w:val="18"/>
                  <w:szCs w:val="18"/>
                </w:rPr>
                <w:t>National Marine Electronics Association</w:t>
              </w:r>
            </w:hyperlink>
            <w:r w:rsidR="002B4067">
              <w:rPr>
                <w:sz w:val="18"/>
                <w:szCs w:val="18"/>
              </w:rPr>
              <w:t xml:space="preserve">, </w:t>
            </w:r>
          </w:p>
          <w:p w14:paraId="246EC1C4" w14:textId="77777777" w:rsidR="002B4067" w:rsidRPr="009D65D2" w:rsidRDefault="002B4067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Maritime Communication Standard</w:t>
            </w:r>
          </w:p>
        </w:tc>
      </w:tr>
      <w:tr w:rsidR="00502F4F" w14:paraId="51D397BB" w14:textId="77777777" w:rsidTr="002B4067">
        <w:tc>
          <w:tcPr>
            <w:tcW w:w="1265" w:type="dxa"/>
          </w:tcPr>
          <w:p w14:paraId="183A449E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PNT</w:t>
            </w:r>
          </w:p>
        </w:tc>
        <w:tc>
          <w:tcPr>
            <w:tcW w:w="236" w:type="dxa"/>
            <w:vAlign w:val="center"/>
          </w:tcPr>
          <w:p w14:paraId="0E671434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237EC836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Position, Navigation, and Timing</w:t>
            </w:r>
          </w:p>
        </w:tc>
      </w:tr>
      <w:tr w:rsidR="00502F4F" w14:paraId="597F50BB" w14:textId="77777777" w:rsidTr="002B4067">
        <w:tc>
          <w:tcPr>
            <w:tcW w:w="1265" w:type="dxa"/>
          </w:tcPr>
          <w:p w14:paraId="3D70D227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PVT</w:t>
            </w:r>
          </w:p>
        </w:tc>
        <w:tc>
          <w:tcPr>
            <w:tcW w:w="236" w:type="dxa"/>
            <w:vAlign w:val="center"/>
          </w:tcPr>
          <w:p w14:paraId="2C3AE741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6AC66E38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Position, Velocity, and Timing</w:t>
            </w:r>
          </w:p>
        </w:tc>
      </w:tr>
      <w:tr w:rsidR="00502F4F" w14:paraId="41ED59BB" w14:textId="77777777" w:rsidTr="002B4067">
        <w:tc>
          <w:tcPr>
            <w:tcW w:w="1265" w:type="dxa"/>
          </w:tcPr>
          <w:p w14:paraId="0448EF7A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RAIM</w:t>
            </w:r>
          </w:p>
        </w:tc>
        <w:tc>
          <w:tcPr>
            <w:tcW w:w="236" w:type="dxa"/>
            <w:vAlign w:val="center"/>
          </w:tcPr>
          <w:p w14:paraId="7D17D11E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15BE55C6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Receiver Autonomous Integrity Monitoring</w:t>
            </w:r>
          </w:p>
        </w:tc>
      </w:tr>
      <w:tr w:rsidR="00502F4F" w14:paraId="294C167A" w14:textId="77777777" w:rsidTr="002B4067">
        <w:tc>
          <w:tcPr>
            <w:tcW w:w="1265" w:type="dxa"/>
          </w:tcPr>
          <w:p w14:paraId="49983BBE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RS</w:t>
            </w:r>
          </w:p>
        </w:tc>
        <w:tc>
          <w:tcPr>
            <w:tcW w:w="236" w:type="dxa"/>
            <w:vAlign w:val="center"/>
          </w:tcPr>
          <w:p w14:paraId="7038B592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4A9AA22B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Reference Station</w:t>
            </w:r>
          </w:p>
        </w:tc>
      </w:tr>
      <w:tr w:rsidR="00502F4F" w14:paraId="46A91C3C" w14:textId="77777777" w:rsidTr="002B4067">
        <w:tc>
          <w:tcPr>
            <w:tcW w:w="1265" w:type="dxa"/>
          </w:tcPr>
          <w:p w14:paraId="67070B67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RTCM</w:t>
            </w:r>
          </w:p>
        </w:tc>
        <w:tc>
          <w:tcPr>
            <w:tcW w:w="236" w:type="dxa"/>
            <w:vAlign w:val="center"/>
          </w:tcPr>
          <w:p w14:paraId="144D5A65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76917E59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Radio Technical Commission for Maritime Services</w:t>
            </w:r>
          </w:p>
        </w:tc>
      </w:tr>
      <w:tr w:rsidR="00B12A7A" w14:paraId="7148AC45" w14:textId="77777777" w:rsidTr="002B4067">
        <w:tc>
          <w:tcPr>
            <w:tcW w:w="1265" w:type="dxa"/>
          </w:tcPr>
          <w:p w14:paraId="60AD0608" w14:textId="77777777" w:rsidR="00B12A7A" w:rsidRDefault="00B12A7A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SDMC</w:t>
            </w:r>
          </w:p>
        </w:tc>
        <w:tc>
          <w:tcPr>
            <w:tcW w:w="236" w:type="dxa"/>
            <w:vAlign w:val="center"/>
          </w:tcPr>
          <w:p w14:paraId="68CD51BF" w14:textId="77777777" w:rsidR="00B12A7A" w:rsidRDefault="00186D05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27C5FB5B" w14:textId="77777777" w:rsidR="00B12A7A" w:rsidRPr="00186D05" w:rsidRDefault="00186D05" w:rsidP="009D65D2">
            <w:pPr>
              <w:spacing w:before="40" w:after="40"/>
              <w:jc w:val="both"/>
              <w:rPr>
                <w:sz w:val="18"/>
                <w:szCs w:val="18"/>
                <w:lang w:val="en-US"/>
              </w:rPr>
            </w:pPr>
            <w:r w:rsidRPr="00186D05">
              <w:rPr>
                <w:sz w:val="18"/>
                <w:szCs w:val="18"/>
              </w:rPr>
              <w:t>System for Differential Corrections and Monitoring</w:t>
            </w:r>
          </w:p>
        </w:tc>
      </w:tr>
      <w:tr w:rsidR="002B4067" w14:paraId="68FCCE34" w14:textId="77777777" w:rsidTr="002B4067">
        <w:tc>
          <w:tcPr>
            <w:tcW w:w="1265" w:type="dxa"/>
          </w:tcPr>
          <w:p w14:paraId="0C05C795" w14:textId="77777777" w:rsidR="002B4067" w:rsidRPr="009D65D2" w:rsidRDefault="002B4067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SHF</w:t>
            </w:r>
          </w:p>
        </w:tc>
        <w:tc>
          <w:tcPr>
            <w:tcW w:w="236" w:type="dxa"/>
            <w:vAlign w:val="center"/>
          </w:tcPr>
          <w:p w14:paraId="54C663FD" w14:textId="77777777" w:rsidR="002B4067" w:rsidRPr="009D65D2" w:rsidRDefault="002B4067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59F6B7FA" w14:textId="77777777" w:rsidR="002B4067" w:rsidRPr="009D65D2" w:rsidRDefault="002B4067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Super High Frequency (1- 2 GHz)</w:t>
            </w:r>
          </w:p>
        </w:tc>
      </w:tr>
      <w:tr w:rsidR="00186D05" w14:paraId="0FA42D38" w14:textId="77777777" w:rsidTr="002B4067">
        <w:tc>
          <w:tcPr>
            <w:tcW w:w="1265" w:type="dxa"/>
          </w:tcPr>
          <w:p w14:paraId="457F9FAB" w14:textId="77777777" w:rsidR="00186D05" w:rsidRPr="009D65D2" w:rsidRDefault="00186D05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WAAS</w:t>
            </w:r>
          </w:p>
        </w:tc>
        <w:tc>
          <w:tcPr>
            <w:tcW w:w="236" w:type="dxa"/>
            <w:vAlign w:val="center"/>
          </w:tcPr>
          <w:p w14:paraId="4C1D49D9" w14:textId="77777777" w:rsidR="00186D05" w:rsidRPr="009D65D2" w:rsidRDefault="00186D05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1AA6E4CC" w14:textId="77777777" w:rsidR="00186D05" w:rsidRDefault="00186D05" w:rsidP="00B12A7A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 Area Augmentation System</w:t>
            </w:r>
          </w:p>
        </w:tc>
      </w:tr>
      <w:tr w:rsidR="00502F4F" w14:paraId="41F4F6D6" w14:textId="77777777" w:rsidTr="002B4067">
        <w:tc>
          <w:tcPr>
            <w:tcW w:w="1265" w:type="dxa"/>
          </w:tcPr>
          <w:p w14:paraId="28677F48" w14:textId="77777777" w:rsidR="00502F4F" w:rsidRPr="009D65D2" w:rsidRDefault="00502F4F" w:rsidP="009D65D2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VRS</w:t>
            </w:r>
          </w:p>
        </w:tc>
        <w:tc>
          <w:tcPr>
            <w:tcW w:w="236" w:type="dxa"/>
            <w:vAlign w:val="center"/>
          </w:tcPr>
          <w:p w14:paraId="258AC101" w14:textId="77777777" w:rsidR="00502F4F" w:rsidRPr="009D65D2" w:rsidRDefault="00502F4F" w:rsidP="002B4067">
            <w:pPr>
              <w:spacing w:before="40" w:after="40"/>
              <w:ind w:left="-97"/>
              <w:jc w:val="center"/>
              <w:rPr>
                <w:sz w:val="18"/>
                <w:szCs w:val="18"/>
              </w:rPr>
            </w:pPr>
            <w:r w:rsidRPr="009D65D2">
              <w:rPr>
                <w:sz w:val="18"/>
                <w:szCs w:val="18"/>
              </w:rPr>
              <w:t>-</w:t>
            </w:r>
          </w:p>
        </w:tc>
        <w:tc>
          <w:tcPr>
            <w:tcW w:w="7571" w:type="dxa"/>
          </w:tcPr>
          <w:p w14:paraId="571B00A7" w14:textId="77777777" w:rsidR="00502F4F" w:rsidRPr="009D65D2" w:rsidRDefault="00B12A7A" w:rsidP="00B12A7A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Virtual Reference Station</w:t>
            </w:r>
          </w:p>
        </w:tc>
      </w:tr>
    </w:tbl>
    <w:p w14:paraId="6DAE465B" w14:textId="77777777" w:rsidR="002B4067" w:rsidRDefault="002B4067" w:rsidP="00502F4F">
      <w:pPr>
        <w:sectPr w:rsidR="002B4067" w:rsidSect="002B4067">
          <w:footerReference w:type="default" r:id="rId22"/>
          <w:pgSz w:w="11907" w:h="16834" w:code="9"/>
          <w:pgMar w:top="1797" w:right="1440" w:bottom="1440" w:left="1440" w:header="851" w:footer="851" w:gutter="0"/>
          <w:cols w:space="720"/>
          <w:titlePg/>
          <w:docGrid w:linePitch="299"/>
        </w:sectPr>
      </w:pPr>
    </w:p>
    <w:p w14:paraId="51CE105C" w14:textId="77777777" w:rsidR="00502F4F" w:rsidRDefault="00502F4F" w:rsidP="00502F4F">
      <w:pPr>
        <w:pStyle w:val="Heading2"/>
      </w:pPr>
      <w:bookmarkStart w:id="280" w:name="_Toc364862109"/>
      <w:bookmarkStart w:id="281" w:name="_Toc430241284"/>
      <w:r>
        <w:lastRenderedPageBreak/>
        <w:t>ANNEX B</w:t>
      </w:r>
      <w:r>
        <w:tab/>
      </w:r>
      <w:bookmarkEnd w:id="280"/>
      <w:r w:rsidR="002B4067">
        <w:t>Definitions</w:t>
      </w:r>
      <w:bookmarkEnd w:id="281"/>
    </w:p>
    <w:tbl>
      <w:tblPr>
        <w:tblW w:w="883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265"/>
        <w:gridCol w:w="7571"/>
      </w:tblGrid>
      <w:tr w:rsidR="00727196" w14:paraId="119B915F" w14:textId="77777777" w:rsidTr="00727196">
        <w:tc>
          <w:tcPr>
            <w:tcW w:w="1265" w:type="dxa"/>
          </w:tcPr>
          <w:p w14:paraId="69568AA3" w14:textId="77777777"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Accuracy</w:t>
            </w:r>
          </w:p>
        </w:tc>
        <w:tc>
          <w:tcPr>
            <w:tcW w:w="7571" w:type="dxa"/>
          </w:tcPr>
          <w:p w14:paraId="38117AAA" w14:textId="77777777"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14:paraId="4E2ED886" w14:textId="77777777" w:rsidTr="00CC041F">
        <w:tc>
          <w:tcPr>
            <w:tcW w:w="8836" w:type="dxa"/>
            <w:gridSpan w:val="2"/>
          </w:tcPr>
          <w:p w14:paraId="1824932D" w14:textId="77777777"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14:paraId="03340EFD" w14:textId="77777777" w:rsidTr="00CC041F">
        <w:tc>
          <w:tcPr>
            <w:tcW w:w="1265" w:type="dxa"/>
          </w:tcPr>
          <w:p w14:paraId="763568D7" w14:textId="77777777"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Availability</w:t>
            </w:r>
          </w:p>
        </w:tc>
        <w:tc>
          <w:tcPr>
            <w:tcW w:w="7571" w:type="dxa"/>
          </w:tcPr>
          <w:p w14:paraId="7A03E9FA" w14:textId="77777777"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14:paraId="650FE27B" w14:textId="77777777" w:rsidTr="00CC041F">
        <w:tc>
          <w:tcPr>
            <w:tcW w:w="8836" w:type="dxa"/>
            <w:gridSpan w:val="2"/>
          </w:tcPr>
          <w:p w14:paraId="7F2FBA6D" w14:textId="77777777"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14:paraId="29191289" w14:textId="77777777" w:rsidTr="00CC041F">
        <w:tc>
          <w:tcPr>
            <w:tcW w:w="1265" w:type="dxa"/>
          </w:tcPr>
          <w:p w14:paraId="2D707568" w14:textId="77777777"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Integrity</w:t>
            </w:r>
          </w:p>
        </w:tc>
        <w:tc>
          <w:tcPr>
            <w:tcW w:w="7571" w:type="dxa"/>
          </w:tcPr>
          <w:p w14:paraId="4E54DFC3" w14:textId="77777777"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14:paraId="1ACCA916" w14:textId="77777777" w:rsidTr="00CC041F">
        <w:tc>
          <w:tcPr>
            <w:tcW w:w="8836" w:type="dxa"/>
            <w:gridSpan w:val="2"/>
          </w:tcPr>
          <w:p w14:paraId="41E8CB51" w14:textId="77777777"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14:paraId="5EFDD505" w14:textId="77777777" w:rsidTr="00CC041F">
        <w:tc>
          <w:tcPr>
            <w:tcW w:w="1265" w:type="dxa"/>
          </w:tcPr>
          <w:p w14:paraId="387F6F7C" w14:textId="77777777" w:rsidR="00727196" w:rsidRDefault="00727196" w:rsidP="00727196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Reliability</w:t>
            </w:r>
          </w:p>
        </w:tc>
        <w:tc>
          <w:tcPr>
            <w:tcW w:w="7571" w:type="dxa"/>
          </w:tcPr>
          <w:p w14:paraId="0BE4AE42" w14:textId="77777777"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14:paraId="5B1D47E8" w14:textId="77777777" w:rsidTr="00CC041F">
        <w:tc>
          <w:tcPr>
            <w:tcW w:w="8836" w:type="dxa"/>
            <w:gridSpan w:val="2"/>
          </w:tcPr>
          <w:p w14:paraId="4AE1FFC0" w14:textId="77777777"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14:paraId="5A64BEF2" w14:textId="77777777" w:rsidTr="00CC041F">
        <w:tc>
          <w:tcPr>
            <w:tcW w:w="1265" w:type="dxa"/>
          </w:tcPr>
          <w:p w14:paraId="0D5C8359" w14:textId="77777777" w:rsidR="00727196" w:rsidRDefault="00727196" w:rsidP="00727196">
            <w:pPr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Resilience</w:t>
            </w:r>
          </w:p>
        </w:tc>
        <w:tc>
          <w:tcPr>
            <w:tcW w:w="7571" w:type="dxa"/>
          </w:tcPr>
          <w:p w14:paraId="3127AEAC" w14:textId="77777777" w:rsidR="00727196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727196" w14:paraId="62580D27" w14:textId="77777777" w:rsidTr="00CC041F">
        <w:tc>
          <w:tcPr>
            <w:tcW w:w="8836" w:type="dxa"/>
            <w:gridSpan w:val="2"/>
          </w:tcPr>
          <w:p w14:paraId="65FE282C" w14:textId="77777777" w:rsidR="00727196" w:rsidRPr="009D65D2" w:rsidRDefault="00727196" w:rsidP="00CC041F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14:paraId="66FD83F5" w14:textId="77777777" w:rsidR="00C66684" w:rsidRDefault="00C66684" w:rsidP="00C66684">
      <w:pPr>
        <w:sectPr w:rsidR="00C66684" w:rsidSect="002B4067">
          <w:footerReference w:type="default" r:id="rId23"/>
          <w:pgSz w:w="11907" w:h="16834" w:code="9"/>
          <w:pgMar w:top="1797" w:right="1440" w:bottom="1440" w:left="1440" w:header="851" w:footer="851" w:gutter="0"/>
          <w:cols w:space="720"/>
          <w:titlePg/>
          <w:docGrid w:linePitch="299"/>
        </w:sectPr>
      </w:pPr>
    </w:p>
    <w:p w14:paraId="26BC3256" w14:textId="77777777" w:rsidR="00C66684" w:rsidRDefault="00C66684" w:rsidP="00C66684">
      <w:pPr>
        <w:pStyle w:val="Heading2"/>
      </w:pPr>
      <w:r>
        <w:lastRenderedPageBreak/>
        <w:t>ANNEX C</w:t>
      </w:r>
      <w:r>
        <w:tab/>
        <w:t>References</w:t>
      </w:r>
    </w:p>
    <w:p w14:paraId="1CE3C90A" w14:textId="77777777" w:rsidR="00C66684" w:rsidRPr="00F92C80" w:rsidRDefault="00C66684" w:rsidP="00502F4F">
      <w:pPr>
        <w:rPr>
          <w:i/>
        </w:rPr>
      </w:pPr>
    </w:p>
    <w:sectPr w:rsidR="00C66684" w:rsidRPr="00F92C80" w:rsidSect="002B4067">
      <w:pgSz w:w="11907" w:h="16834" w:code="9"/>
      <w:pgMar w:top="1797" w:right="1440" w:bottom="1440" w:left="1440" w:header="851" w:footer="851" w:gutter="0"/>
      <w:cols w:space="720"/>
      <w:titlePg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9" w:author="reviewer-A" w:date="2015-10-28T16:11:00Z" w:initials="rA">
    <w:p w14:paraId="4B03D212" w14:textId="77777777" w:rsidR="00A17AD0" w:rsidRDefault="00A17AD0">
      <w:pPr>
        <w:pStyle w:val="CommentText"/>
      </w:pPr>
      <w:r>
        <w:rPr>
          <w:rStyle w:val="CommentReference"/>
        </w:rPr>
        <w:annotationRef/>
      </w:r>
      <w:r>
        <w:t>Use the definition of enav 140 to differ between system and service</w:t>
      </w:r>
    </w:p>
  </w:comment>
  <w:comment w:id="169" w:author="reviewer-A" w:date="2015-10-28T16:27:00Z" w:initials="rA">
    <w:p w14:paraId="6C9EDA1F" w14:textId="77777777" w:rsidR="00A17AD0" w:rsidRDefault="00A17AD0">
      <w:pPr>
        <w:pStyle w:val="CommentText"/>
      </w:pPr>
      <w:r>
        <w:rPr>
          <w:rStyle w:val="CommentReference"/>
        </w:rPr>
        <w:annotationRef/>
      </w:r>
      <w:r>
        <w:t>Realized by table</w:t>
      </w:r>
    </w:p>
  </w:comment>
  <w:comment w:id="180" w:author="reviewer-A" w:date="2015-10-28T16:55:00Z" w:initials="rA">
    <w:p w14:paraId="2522D272" w14:textId="77777777" w:rsidR="00A17AD0" w:rsidRDefault="00A17AD0">
      <w:pPr>
        <w:pStyle w:val="CommentText"/>
      </w:pPr>
      <w:r>
        <w:rPr>
          <w:rStyle w:val="CommentReference"/>
        </w:rPr>
        <w:annotationRef/>
      </w:r>
      <w:r>
        <w:t>Could be summarized in a table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3D212" w15:done="0"/>
  <w15:commentEx w15:paraId="6C9EDA1F" w15:done="0"/>
  <w15:commentEx w15:paraId="2522D27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B172E" w14:textId="77777777" w:rsidR="007276C2" w:rsidRDefault="007276C2" w:rsidP="009E1230">
      <w:r>
        <w:separator/>
      </w:r>
    </w:p>
  </w:endnote>
  <w:endnote w:type="continuationSeparator" w:id="0">
    <w:p w14:paraId="5D06E3C2" w14:textId="77777777" w:rsidR="007276C2" w:rsidRDefault="007276C2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B1A1E" w14:textId="77777777" w:rsidR="00A17AD0" w:rsidRDefault="00A17AD0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15E2CA" w14:textId="77777777" w:rsidR="00A17AD0" w:rsidRDefault="00A17AD0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C0B2C" w14:textId="77777777" w:rsidR="00A17AD0" w:rsidRDefault="00A17AD0">
    <w:pPr>
      <w:pStyle w:val="Footer"/>
      <w:ind w:right="360" w:firstLine="360"/>
      <w:jc w:val="center"/>
    </w:pPr>
    <w:r w:rsidRPr="005F44EF">
      <w:rPr>
        <w:rStyle w:val="PageNumber"/>
        <w:lang w:val="en-US"/>
      </w:rPr>
      <w:t xml:space="preserve">Page </w:t>
    </w:r>
    <w:r w:rsidRPr="005F44EF">
      <w:rPr>
        <w:rStyle w:val="PageNumber"/>
        <w:lang w:val="en-US"/>
      </w:rPr>
      <w:fldChar w:fldCharType="begin"/>
    </w:r>
    <w:r w:rsidRPr="005F44EF">
      <w:rPr>
        <w:rStyle w:val="PageNumber"/>
        <w:lang w:val="en-US"/>
      </w:rPr>
      <w:instrText xml:space="preserve"> PAGE </w:instrText>
    </w:r>
    <w:r w:rsidRPr="005F44EF">
      <w:rPr>
        <w:rStyle w:val="PageNumber"/>
        <w:lang w:val="en-US"/>
      </w:rPr>
      <w:fldChar w:fldCharType="separate"/>
    </w:r>
    <w:r w:rsidR="00FA17DF">
      <w:rPr>
        <w:rStyle w:val="PageNumber"/>
        <w:noProof/>
        <w:lang w:val="en-US"/>
      </w:rPr>
      <w:t>2</w:t>
    </w:r>
    <w:r w:rsidRPr="005F44EF">
      <w:rPr>
        <w:rStyle w:val="PageNumber"/>
        <w:lang w:val="en-US"/>
      </w:rPr>
      <w:fldChar w:fldCharType="end"/>
    </w:r>
    <w:r w:rsidRPr="005F44EF">
      <w:rPr>
        <w:rStyle w:val="PageNumber"/>
        <w:lang w:val="en-US"/>
      </w:rPr>
      <w:t xml:space="preserve"> of </w:t>
    </w:r>
    <w:r w:rsidRPr="005F44EF">
      <w:rPr>
        <w:rStyle w:val="PageNumber"/>
        <w:lang w:val="en-US"/>
      </w:rPr>
      <w:fldChar w:fldCharType="begin"/>
    </w:r>
    <w:r w:rsidRPr="005F44EF">
      <w:rPr>
        <w:rStyle w:val="PageNumber"/>
        <w:lang w:val="en-US"/>
      </w:rPr>
      <w:instrText xml:space="preserve"> NUMPAGES </w:instrText>
    </w:r>
    <w:r w:rsidRPr="005F44EF">
      <w:rPr>
        <w:rStyle w:val="PageNumber"/>
        <w:lang w:val="en-US"/>
      </w:rPr>
      <w:fldChar w:fldCharType="separate"/>
    </w:r>
    <w:r w:rsidR="00FA17DF">
      <w:rPr>
        <w:rStyle w:val="PageNumber"/>
        <w:noProof/>
        <w:lang w:val="en-US"/>
      </w:rPr>
      <w:t>14</w:t>
    </w:r>
    <w:r w:rsidRPr="005F44EF">
      <w:rPr>
        <w:rStyle w:val="PageNumber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1F63A" w14:textId="77777777" w:rsidR="00A17AD0" w:rsidRDefault="00A17AD0">
    <w:pPr>
      <w:pStyle w:val="Footer"/>
      <w:tabs>
        <w:tab w:val="right" w:pos="8789"/>
      </w:tabs>
      <w:rPr>
        <w:sz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B440F" w14:textId="77777777" w:rsidR="00A17AD0" w:rsidRPr="008136BC" w:rsidRDefault="00A17AD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FA17DF">
      <w:rPr>
        <w:noProof/>
        <w:lang w:val="en-US"/>
      </w:rPr>
      <w:t>12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FA17DF">
      <w:rPr>
        <w:noProof/>
        <w:lang w:val="en-US"/>
      </w:rPr>
      <w:t>14</w:t>
    </w:r>
    <w:r w:rsidRPr="008136BC">
      <w:rPr>
        <w:lang w:val="en-US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0AE1D" w14:textId="77777777" w:rsidR="00A17AD0" w:rsidRPr="008136BC" w:rsidRDefault="00A17AD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>
      <w:rPr>
        <w:noProof/>
        <w:lang w:val="en-US"/>
      </w:rPr>
      <w:t>10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>
      <w:rPr>
        <w:noProof/>
        <w:lang w:val="en-US"/>
      </w:rPr>
      <w:t>11</w:t>
    </w:r>
    <w:r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7CDC8" w14:textId="77777777" w:rsidR="007276C2" w:rsidRDefault="007276C2" w:rsidP="009E1230">
      <w:r>
        <w:separator/>
      </w:r>
    </w:p>
  </w:footnote>
  <w:footnote w:type="continuationSeparator" w:id="0">
    <w:p w14:paraId="440CA6C7" w14:textId="77777777" w:rsidR="007276C2" w:rsidRDefault="007276C2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01463" w14:textId="77777777" w:rsidR="00A17AD0" w:rsidRDefault="00A17AD0" w:rsidP="00AF7C0A">
    <w:pPr>
      <w:jc w:val="center"/>
      <w:rPr>
        <w:sz w:val="18"/>
      </w:rPr>
    </w:pPr>
    <w:r>
      <w:rPr>
        <w:sz w:val="18"/>
      </w:rPr>
      <w:t xml:space="preserve">Guideline XXX </w:t>
    </w:r>
    <w:r w:rsidRPr="00AF7C0A">
      <w:rPr>
        <w:sz w:val="18"/>
      </w:rPr>
      <w:t>on</w:t>
    </w:r>
    <w:r>
      <w:rPr>
        <w:sz w:val="18"/>
      </w:rPr>
      <w:t xml:space="preserve"> </w:t>
    </w:r>
    <w:r w:rsidRPr="00AF7C0A">
      <w:rPr>
        <w:sz w:val="18"/>
      </w:rPr>
      <w:t>Techniques used for on-board PNT Data Processing</w:t>
    </w:r>
  </w:p>
  <w:p w14:paraId="7DDB0136" w14:textId="77777777" w:rsidR="00A17AD0" w:rsidRDefault="00A17AD0" w:rsidP="00E253B1">
    <w:pPr>
      <w:rPr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96E4F" w14:textId="7B69B7EB" w:rsidR="00FA17DF" w:rsidRDefault="00FA17DF" w:rsidP="007457E7">
    <w:pPr>
      <w:pStyle w:val="Header"/>
      <w:jc w:val="right"/>
      <w:rPr>
        <w:iCs/>
        <w:sz w:val="24"/>
      </w:rPr>
    </w:pPr>
    <w:r>
      <w:rPr>
        <w:iCs/>
        <w:sz w:val="24"/>
      </w:rPr>
      <w:t>ENAV18-13.7</w:t>
    </w:r>
  </w:p>
  <w:p w14:paraId="677EEB72" w14:textId="21C1AFCE" w:rsidR="00A9258E" w:rsidRDefault="00FA17DF" w:rsidP="007457E7">
    <w:pPr>
      <w:pStyle w:val="Header"/>
      <w:jc w:val="right"/>
      <w:rPr>
        <w:iCs/>
        <w:sz w:val="24"/>
      </w:rPr>
    </w:pPr>
    <w:r>
      <w:rPr>
        <w:iCs/>
        <w:sz w:val="24"/>
      </w:rPr>
      <w:t xml:space="preserve">Formerly </w:t>
    </w:r>
    <w:r w:rsidR="00A9258E">
      <w:rPr>
        <w:iCs/>
        <w:sz w:val="24"/>
      </w:rPr>
      <w:t>ENAV17-14.2.14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CEF92" w14:textId="77777777" w:rsidR="00A17AD0" w:rsidRDefault="00A17AD0" w:rsidP="007457E7">
    <w:pPr>
      <w:pStyle w:val="Header"/>
      <w:jc w:val="center"/>
      <w:rPr>
        <w:sz w:val="24"/>
      </w:rPr>
    </w:pPr>
    <w:r>
      <w:rPr>
        <w:sz w:val="18"/>
      </w:rPr>
      <w:t xml:space="preserve">Guideline XXX </w:t>
    </w:r>
    <w:r w:rsidRPr="00AF7C0A">
      <w:rPr>
        <w:sz w:val="18"/>
      </w:rPr>
      <w:t>on</w:t>
    </w:r>
    <w:r>
      <w:rPr>
        <w:sz w:val="18"/>
      </w:rPr>
      <w:t xml:space="preserve"> </w:t>
    </w:r>
    <w:r w:rsidRPr="00AF7C0A">
      <w:rPr>
        <w:sz w:val="18"/>
      </w:rPr>
      <w:t>Techniques used for on-board PNT Data Processing</w:t>
    </w:r>
  </w:p>
  <w:p w14:paraId="329F7467" w14:textId="77777777" w:rsidR="00A17AD0" w:rsidRDefault="00A17AD0" w:rsidP="00AF7C0A">
    <w:pPr>
      <w:jc w:val="center"/>
      <w:rPr>
        <w:sz w:val="18"/>
      </w:rPr>
    </w:pPr>
  </w:p>
  <w:p w14:paraId="2A416E62" w14:textId="77777777" w:rsidR="00A17AD0" w:rsidRPr="00AF7C0A" w:rsidRDefault="00A17AD0" w:rsidP="00AF7C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990" w:hanging="852"/>
      </w:pPr>
      <w:rPr>
        <w:rFonts w:ascii="Arial" w:hAnsi="Arial" w:cs="Arial"/>
        <w:b w:val="0"/>
        <w:bCs w:val="0"/>
        <w:sz w:val="22"/>
        <w:szCs w:val="22"/>
      </w:rPr>
    </w:lvl>
    <w:lvl w:ilvl="1">
      <w:start w:val="1"/>
      <w:numFmt w:val="decimal"/>
      <w:lvlText w:val=".%2"/>
      <w:lvlJc w:val="left"/>
      <w:pPr>
        <w:ind w:left="1840" w:hanging="850"/>
      </w:pPr>
      <w:rPr>
        <w:rFonts w:ascii="Arial" w:hAnsi="Arial" w:cs="Arial"/>
        <w:b w:val="0"/>
        <w:bCs w:val="0"/>
        <w:spacing w:val="1"/>
        <w:sz w:val="22"/>
        <w:szCs w:val="22"/>
      </w:rPr>
    </w:lvl>
    <w:lvl w:ilvl="2">
      <w:numFmt w:val="bullet"/>
      <w:lvlText w:val="•"/>
      <w:lvlJc w:val="left"/>
      <w:pPr>
        <w:ind w:left="2674" w:hanging="850"/>
      </w:pPr>
    </w:lvl>
    <w:lvl w:ilvl="3">
      <w:numFmt w:val="bullet"/>
      <w:lvlText w:val="•"/>
      <w:lvlJc w:val="left"/>
      <w:pPr>
        <w:ind w:left="3508" w:hanging="850"/>
      </w:pPr>
    </w:lvl>
    <w:lvl w:ilvl="4">
      <w:numFmt w:val="bullet"/>
      <w:lvlText w:val="•"/>
      <w:lvlJc w:val="left"/>
      <w:pPr>
        <w:ind w:left="4342" w:hanging="850"/>
      </w:pPr>
    </w:lvl>
    <w:lvl w:ilvl="5">
      <w:numFmt w:val="bullet"/>
      <w:lvlText w:val="•"/>
      <w:lvlJc w:val="left"/>
      <w:pPr>
        <w:ind w:left="5176" w:hanging="850"/>
      </w:pPr>
    </w:lvl>
    <w:lvl w:ilvl="6">
      <w:numFmt w:val="bullet"/>
      <w:lvlText w:val="•"/>
      <w:lvlJc w:val="left"/>
      <w:pPr>
        <w:ind w:left="6010" w:hanging="850"/>
      </w:pPr>
    </w:lvl>
    <w:lvl w:ilvl="7">
      <w:numFmt w:val="bullet"/>
      <w:lvlText w:val="•"/>
      <w:lvlJc w:val="left"/>
      <w:pPr>
        <w:ind w:left="6844" w:hanging="850"/>
      </w:pPr>
    </w:lvl>
    <w:lvl w:ilvl="8">
      <w:numFmt w:val="bullet"/>
      <w:lvlText w:val="•"/>
      <w:lvlJc w:val="left"/>
      <w:pPr>
        <w:ind w:left="7678" w:hanging="850"/>
      </w:pPr>
    </w:lvl>
  </w:abstractNum>
  <w:abstractNum w:abstractNumId="2">
    <w:nsid w:val="00000406"/>
    <w:multiLevelType w:val="multilevel"/>
    <w:tmpl w:val="00000889"/>
    <w:lvl w:ilvl="0">
      <w:start w:val="1"/>
      <w:numFmt w:val="decimal"/>
      <w:lvlText w:val=".%1"/>
      <w:lvlJc w:val="left"/>
      <w:pPr>
        <w:ind w:left="1840" w:hanging="850"/>
      </w:pPr>
      <w:rPr>
        <w:rFonts w:ascii="Arial" w:hAnsi="Arial" w:cs="Arial"/>
        <w:b w:val="0"/>
        <w:bCs w:val="0"/>
        <w:spacing w:val="1"/>
        <w:sz w:val="22"/>
        <w:szCs w:val="22"/>
      </w:rPr>
    </w:lvl>
    <w:lvl w:ilvl="1">
      <w:numFmt w:val="bullet"/>
      <w:lvlText w:val="•"/>
      <w:lvlJc w:val="left"/>
      <w:pPr>
        <w:ind w:left="2591" w:hanging="850"/>
      </w:pPr>
    </w:lvl>
    <w:lvl w:ilvl="2">
      <w:numFmt w:val="bullet"/>
      <w:lvlText w:val="•"/>
      <w:lvlJc w:val="left"/>
      <w:pPr>
        <w:ind w:left="3341" w:hanging="850"/>
      </w:pPr>
    </w:lvl>
    <w:lvl w:ilvl="3">
      <w:numFmt w:val="bullet"/>
      <w:lvlText w:val="•"/>
      <w:lvlJc w:val="left"/>
      <w:pPr>
        <w:ind w:left="4092" w:hanging="850"/>
      </w:pPr>
    </w:lvl>
    <w:lvl w:ilvl="4">
      <w:numFmt w:val="bullet"/>
      <w:lvlText w:val="•"/>
      <w:lvlJc w:val="left"/>
      <w:pPr>
        <w:ind w:left="4842" w:hanging="850"/>
      </w:pPr>
    </w:lvl>
    <w:lvl w:ilvl="5">
      <w:numFmt w:val="bullet"/>
      <w:lvlText w:val="•"/>
      <w:lvlJc w:val="left"/>
      <w:pPr>
        <w:ind w:left="5593" w:hanging="850"/>
      </w:pPr>
    </w:lvl>
    <w:lvl w:ilvl="6">
      <w:numFmt w:val="bullet"/>
      <w:lvlText w:val="•"/>
      <w:lvlJc w:val="left"/>
      <w:pPr>
        <w:ind w:left="6344" w:hanging="850"/>
      </w:pPr>
    </w:lvl>
    <w:lvl w:ilvl="7">
      <w:numFmt w:val="bullet"/>
      <w:lvlText w:val="•"/>
      <w:lvlJc w:val="left"/>
      <w:pPr>
        <w:ind w:left="7094" w:hanging="850"/>
      </w:pPr>
    </w:lvl>
    <w:lvl w:ilvl="8">
      <w:numFmt w:val="bullet"/>
      <w:lvlText w:val="•"/>
      <w:lvlJc w:val="left"/>
      <w:pPr>
        <w:ind w:left="7845" w:hanging="850"/>
      </w:pPr>
    </w:lvl>
  </w:abstractNum>
  <w:abstractNum w:abstractNumId="3">
    <w:nsid w:val="00000409"/>
    <w:multiLevelType w:val="multilevel"/>
    <w:tmpl w:val="0000088C"/>
    <w:lvl w:ilvl="0">
      <w:start w:val="1"/>
      <w:numFmt w:val="decimal"/>
      <w:lvlText w:val=".%1"/>
      <w:lvlJc w:val="left"/>
      <w:pPr>
        <w:ind w:left="2690" w:hanging="850"/>
      </w:pPr>
      <w:rPr>
        <w:rFonts w:ascii="Arial" w:hAnsi="Arial" w:cs="Arial"/>
        <w:b w:val="0"/>
        <w:bCs w:val="0"/>
        <w:spacing w:val="1"/>
        <w:sz w:val="22"/>
        <w:szCs w:val="22"/>
      </w:rPr>
    </w:lvl>
    <w:lvl w:ilvl="1">
      <w:numFmt w:val="bullet"/>
      <w:lvlText w:val="•"/>
      <w:lvlJc w:val="left"/>
      <w:pPr>
        <w:ind w:left="3355" w:hanging="850"/>
      </w:pPr>
    </w:lvl>
    <w:lvl w:ilvl="2">
      <w:numFmt w:val="bullet"/>
      <w:lvlText w:val="•"/>
      <w:lvlJc w:val="left"/>
      <w:pPr>
        <w:ind w:left="4021" w:hanging="850"/>
      </w:pPr>
    </w:lvl>
    <w:lvl w:ilvl="3">
      <w:numFmt w:val="bullet"/>
      <w:lvlText w:val="•"/>
      <w:lvlJc w:val="left"/>
      <w:pPr>
        <w:ind w:left="4686" w:hanging="850"/>
      </w:pPr>
    </w:lvl>
    <w:lvl w:ilvl="4">
      <w:numFmt w:val="bullet"/>
      <w:lvlText w:val="•"/>
      <w:lvlJc w:val="left"/>
      <w:pPr>
        <w:ind w:left="5352" w:hanging="850"/>
      </w:pPr>
    </w:lvl>
    <w:lvl w:ilvl="5">
      <w:numFmt w:val="bullet"/>
      <w:lvlText w:val="•"/>
      <w:lvlJc w:val="left"/>
      <w:pPr>
        <w:ind w:left="6018" w:hanging="850"/>
      </w:pPr>
    </w:lvl>
    <w:lvl w:ilvl="6">
      <w:numFmt w:val="bullet"/>
      <w:lvlText w:val="•"/>
      <w:lvlJc w:val="left"/>
      <w:pPr>
        <w:ind w:left="6683" w:hanging="850"/>
      </w:pPr>
    </w:lvl>
    <w:lvl w:ilvl="7">
      <w:numFmt w:val="bullet"/>
      <w:lvlText w:val="•"/>
      <w:lvlJc w:val="left"/>
      <w:pPr>
        <w:ind w:left="7349" w:hanging="850"/>
      </w:pPr>
    </w:lvl>
    <w:lvl w:ilvl="8">
      <w:numFmt w:val="bullet"/>
      <w:lvlText w:val="•"/>
      <w:lvlJc w:val="left"/>
      <w:pPr>
        <w:ind w:left="8015" w:hanging="850"/>
      </w:pPr>
    </w:lvl>
  </w:abstractNum>
  <w:abstractNum w:abstractNumId="4">
    <w:nsid w:val="03033473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A098D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>
    <w:nsid w:val="0C525507"/>
    <w:multiLevelType w:val="hybridMultilevel"/>
    <w:tmpl w:val="76703D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DA105E"/>
    <w:multiLevelType w:val="hybridMultilevel"/>
    <w:tmpl w:val="2E54A61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0C33B55"/>
    <w:multiLevelType w:val="hybridMultilevel"/>
    <w:tmpl w:val="CFC2F30E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>
    <w:nsid w:val="14180051"/>
    <w:multiLevelType w:val="hybridMultilevel"/>
    <w:tmpl w:val="912E225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B21200"/>
    <w:multiLevelType w:val="hybridMultilevel"/>
    <w:tmpl w:val="7FDA36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8E65D8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B87428C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BFE07A7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1D980796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1DF3320C"/>
    <w:multiLevelType w:val="hybridMultilevel"/>
    <w:tmpl w:val="B1000172"/>
    <w:lvl w:ilvl="0" w:tplc="DBE8FF02">
      <w:start w:val="1"/>
      <w:numFmt w:val="lowerLetter"/>
      <w:lvlText w:val="%1)"/>
      <w:lvlJc w:val="left"/>
      <w:pPr>
        <w:ind w:left="1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8" w:hanging="360"/>
      </w:pPr>
    </w:lvl>
    <w:lvl w:ilvl="2" w:tplc="0409001B" w:tentative="1">
      <w:start w:val="1"/>
      <w:numFmt w:val="lowerRoman"/>
      <w:lvlText w:val="%3."/>
      <w:lvlJc w:val="right"/>
      <w:pPr>
        <w:ind w:left="3088" w:hanging="180"/>
      </w:pPr>
    </w:lvl>
    <w:lvl w:ilvl="3" w:tplc="0409000F" w:tentative="1">
      <w:start w:val="1"/>
      <w:numFmt w:val="decimal"/>
      <w:lvlText w:val="%4."/>
      <w:lvlJc w:val="left"/>
      <w:pPr>
        <w:ind w:left="3808" w:hanging="360"/>
      </w:pPr>
    </w:lvl>
    <w:lvl w:ilvl="4" w:tplc="04090019" w:tentative="1">
      <w:start w:val="1"/>
      <w:numFmt w:val="lowerLetter"/>
      <w:lvlText w:val="%5."/>
      <w:lvlJc w:val="left"/>
      <w:pPr>
        <w:ind w:left="4528" w:hanging="360"/>
      </w:pPr>
    </w:lvl>
    <w:lvl w:ilvl="5" w:tplc="0409001B" w:tentative="1">
      <w:start w:val="1"/>
      <w:numFmt w:val="lowerRoman"/>
      <w:lvlText w:val="%6."/>
      <w:lvlJc w:val="right"/>
      <w:pPr>
        <w:ind w:left="5248" w:hanging="180"/>
      </w:pPr>
    </w:lvl>
    <w:lvl w:ilvl="6" w:tplc="0409000F" w:tentative="1">
      <w:start w:val="1"/>
      <w:numFmt w:val="decimal"/>
      <w:lvlText w:val="%7."/>
      <w:lvlJc w:val="left"/>
      <w:pPr>
        <w:ind w:left="5968" w:hanging="360"/>
      </w:pPr>
    </w:lvl>
    <w:lvl w:ilvl="7" w:tplc="04090019" w:tentative="1">
      <w:start w:val="1"/>
      <w:numFmt w:val="lowerLetter"/>
      <w:lvlText w:val="%8."/>
      <w:lvlJc w:val="left"/>
      <w:pPr>
        <w:ind w:left="6688" w:hanging="360"/>
      </w:pPr>
    </w:lvl>
    <w:lvl w:ilvl="8" w:tplc="04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0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332C5D"/>
    <w:multiLevelType w:val="hybridMultilevel"/>
    <w:tmpl w:val="5F56DA02"/>
    <w:lvl w:ilvl="0" w:tplc="0414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>
    <w:nsid w:val="200636C1"/>
    <w:multiLevelType w:val="hybridMultilevel"/>
    <w:tmpl w:val="906269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EE3C0E"/>
    <w:multiLevelType w:val="hybridMultilevel"/>
    <w:tmpl w:val="2CD2E4EA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C683EBF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2E564CAE"/>
    <w:multiLevelType w:val="hybridMultilevel"/>
    <w:tmpl w:val="F6940F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27C7534"/>
    <w:multiLevelType w:val="hybridMultilevel"/>
    <w:tmpl w:val="48F66E4C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C473631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1">
    <w:nsid w:val="41162E41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42057AE6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432B7E66"/>
    <w:multiLevelType w:val="hybridMultilevel"/>
    <w:tmpl w:val="B310FA48"/>
    <w:lvl w:ilvl="0" w:tplc="D91A4E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8300D1"/>
    <w:multiLevelType w:val="hybridMultilevel"/>
    <w:tmpl w:val="0DE0C0F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94351D0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DD24765"/>
    <w:multiLevelType w:val="hybridMultilevel"/>
    <w:tmpl w:val="3CE6A9F4"/>
    <w:lvl w:ilvl="0" w:tplc="761211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0D71052"/>
    <w:multiLevelType w:val="hybridMultilevel"/>
    <w:tmpl w:val="7CA2F0CA"/>
    <w:lvl w:ilvl="0" w:tplc="4BF4537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1310684"/>
    <w:multiLevelType w:val="hybridMultilevel"/>
    <w:tmpl w:val="6C86C2FE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717597B"/>
    <w:multiLevelType w:val="hybridMultilevel"/>
    <w:tmpl w:val="32E254A2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572607C6"/>
    <w:multiLevelType w:val="hybridMultilevel"/>
    <w:tmpl w:val="5240D756"/>
    <w:lvl w:ilvl="0" w:tplc="92F896E2">
      <w:start w:val="1"/>
      <w:numFmt w:val="decimal"/>
      <w:lvlText w:val="%1"/>
      <w:lvlJc w:val="left"/>
      <w:pPr>
        <w:ind w:left="2408" w:hanging="852"/>
      </w:pPr>
      <w:rPr>
        <w:rFonts w:ascii="Arial" w:eastAsia="Arial" w:hAnsi="Arial" w:hint="default"/>
        <w:sz w:val="20"/>
        <w:szCs w:val="22"/>
      </w:rPr>
    </w:lvl>
    <w:lvl w:ilvl="1" w:tplc="CAD62408">
      <w:start w:val="1"/>
      <w:numFmt w:val="decimal"/>
      <w:lvlText w:val=".%2"/>
      <w:lvlJc w:val="left"/>
      <w:pPr>
        <w:ind w:left="3258" w:hanging="850"/>
      </w:pPr>
      <w:rPr>
        <w:rFonts w:ascii="Arial" w:eastAsia="Arial" w:hAnsi="Arial" w:hint="default"/>
        <w:spacing w:val="1"/>
        <w:sz w:val="22"/>
        <w:szCs w:val="22"/>
      </w:rPr>
    </w:lvl>
    <w:lvl w:ilvl="2" w:tplc="ADE4A8E4">
      <w:start w:val="1"/>
      <w:numFmt w:val="bullet"/>
      <w:lvlText w:val="•"/>
      <w:lvlJc w:val="left"/>
      <w:pPr>
        <w:ind w:left="4092" w:hanging="850"/>
      </w:pPr>
      <w:rPr>
        <w:rFonts w:hint="default"/>
      </w:rPr>
    </w:lvl>
    <w:lvl w:ilvl="3" w:tplc="9DC8A046">
      <w:start w:val="1"/>
      <w:numFmt w:val="bullet"/>
      <w:lvlText w:val="•"/>
      <w:lvlJc w:val="left"/>
      <w:pPr>
        <w:ind w:left="4926" w:hanging="850"/>
      </w:pPr>
      <w:rPr>
        <w:rFonts w:hint="default"/>
      </w:rPr>
    </w:lvl>
    <w:lvl w:ilvl="4" w:tplc="0F3E38FE">
      <w:start w:val="1"/>
      <w:numFmt w:val="bullet"/>
      <w:lvlText w:val="•"/>
      <w:lvlJc w:val="left"/>
      <w:pPr>
        <w:ind w:left="5760" w:hanging="850"/>
      </w:pPr>
      <w:rPr>
        <w:rFonts w:hint="default"/>
      </w:rPr>
    </w:lvl>
    <w:lvl w:ilvl="5" w:tplc="E30AAF96">
      <w:start w:val="1"/>
      <w:numFmt w:val="bullet"/>
      <w:lvlText w:val="•"/>
      <w:lvlJc w:val="left"/>
      <w:pPr>
        <w:ind w:left="6594" w:hanging="850"/>
      </w:pPr>
      <w:rPr>
        <w:rFonts w:hint="default"/>
      </w:rPr>
    </w:lvl>
    <w:lvl w:ilvl="6" w:tplc="A5205096">
      <w:start w:val="1"/>
      <w:numFmt w:val="bullet"/>
      <w:lvlText w:val="•"/>
      <w:lvlJc w:val="left"/>
      <w:pPr>
        <w:ind w:left="7428" w:hanging="850"/>
      </w:pPr>
      <w:rPr>
        <w:rFonts w:hint="default"/>
      </w:rPr>
    </w:lvl>
    <w:lvl w:ilvl="7" w:tplc="1ACC8EAA">
      <w:start w:val="1"/>
      <w:numFmt w:val="bullet"/>
      <w:lvlText w:val="•"/>
      <w:lvlJc w:val="left"/>
      <w:pPr>
        <w:ind w:left="8262" w:hanging="850"/>
      </w:pPr>
      <w:rPr>
        <w:rFonts w:hint="default"/>
      </w:rPr>
    </w:lvl>
    <w:lvl w:ilvl="8" w:tplc="9BDCCD18">
      <w:start w:val="1"/>
      <w:numFmt w:val="bullet"/>
      <w:lvlText w:val="•"/>
      <w:lvlJc w:val="left"/>
      <w:pPr>
        <w:ind w:left="9096" w:hanging="850"/>
      </w:pPr>
      <w:rPr>
        <w:rFonts w:hint="default"/>
      </w:rPr>
    </w:lvl>
  </w:abstractNum>
  <w:abstractNum w:abstractNumId="43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44">
    <w:nsid w:val="5CE50420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5E0C350B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5EA2281D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9">
    <w:nsid w:val="67FA3CFA"/>
    <w:multiLevelType w:val="hybridMultilevel"/>
    <w:tmpl w:val="2CD69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8892AF1"/>
    <w:multiLevelType w:val="hybridMultilevel"/>
    <w:tmpl w:val="36A2754E"/>
    <w:lvl w:ilvl="0" w:tplc="D91A4E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959446E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>
    <w:nsid w:val="70425146"/>
    <w:multiLevelType w:val="hybridMultilevel"/>
    <w:tmpl w:val="764E2608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">
    <w:nsid w:val="719B1977"/>
    <w:multiLevelType w:val="hybridMultilevel"/>
    <w:tmpl w:val="3C8ACCD6"/>
    <w:lvl w:ilvl="0" w:tplc="D91A4EB0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2E74DCE"/>
    <w:multiLevelType w:val="hybridMultilevel"/>
    <w:tmpl w:val="4D92412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>
    <w:nsid w:val="7624222B"/>
    <w:multiLevelType w:val="hybridMultilevel"/>
    <w:tmpl w:val="EDC2C146"/>
    <w:lvl w:ilvl="0" w:tplc="D91A4E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6253032"/>
    <w:multiLevelType w:val="singleLevel"/>
    <w:tmpl w:val="D91A4EB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875601D"/>
    <w:multiLevelType w:val="hybridMultilevel"/>
    <w:tmpl w:val="576E6C4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232E9DE">
      <w:numFmt w:val="bullet"/>
      <w:lvlText w:val=""/>
      <w:lvlJc w:val="left"/>
      <w:pPr>
        <w:ind w:left="1080" w:hanging="360"/>
      </w:pPr>
      <w:rPr>
        <w:rFonts w:ascii="Symbol" w:eastAsia="Times New Roman" w:hAnsi="Symbol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60">
    <w:nsid w:val="7AB41320"/>
    <w:multiLevelType w:val="multilevel"/>
    <w:tmpl w:val="BD5A9A20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bullet"/>
      <w:lvlText w:val=""/>
      <w:lvlJc w:val="left"/>
      <w:pPr>
        <w:ind w:left="1288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61">
    <w:nsid w:val="7F360866"/>
    <w:multiLevelType w:val="hybridMultilevel"/>
    <w:tmpl w:val="D3201E9C"/>
    <w:lvl w:ilvl="0" w:tplc="0414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36"/>
  </w:num>
  <w:num w:numId="4">
    <w:abstractNumId w:val="7"/>
  </w:num>
  <w:num w:numId="5">
    <w:abstractNumId w:val="57"/>
  </w:num>
  <w:num w:numId="6">
    <w:abstractNumId w:val="30"/>
  </w:num>
  <w:num w:numId="7">
    <w:abstractNumId w:val="48"/>
  </w:num>
  <w:num w:numId="8">
    <w:abstractNumId w:val="59"/>
  </w:num>
  <w:num w:numId="9">
    <w:abstractNumId w:val="43"/>
  </w:num>
  <w:num w:numId="10">
    <w:abstractNumId w:val="0"/>
  </w:num>
  <w:num w:numId="11">
    <w:abstractNumId w:val="40"/>
  </w:num>
  <w:num w:numId="12">
    <w:abstractNumId w:val="28"/>
  </w:num>
  <w:num w:numId="13">
    <w:abstractNumId w:val="14"/>
  </w:num>
  <w:num w:numId="14">
    <w:abstractNumId w:val="47"/>
  </w:num>
  <w:num w:numId="15">
    <w:abstractNumId w:val="20"/>
  </w:num>
  <w:num w:numId="16">
    <w:abstractNumId w:val="17"/>
  </w:num>
  <w:num w:numId="17">
    <w:abstractNumId w:val="8"/>
  </w:num>
  <w:num w:numId="18">
    <w:abstractNumId w:val="58"/>
  </w:num>
  <w:num w:numId="19">
    <w:abstractNumId w:val="9"/>
  </w:num>
  <w:num w:numId="20">
    <w:abstractNumId w:val="4"/>
  </w:num>
  <w:num w:numId="21">
    <w:abstractNumId w:val="12"/>
  </w:num>
  <w:num w:numId="22">
    <w:abstractNumId w:val="22"/>
  </w:num>
  <w:num w:numId="23">
    <w:abstractNumId w:val="21"/>
  </w:num>
  <w:num w:numId="24">
    <w:abstractNumId w:val="61"/>
  </w:num>
  <w:num w:numId="25">
    <w:abstractNumId w:val="29"/>
  </w:num>
  <w:num w:numId="26">
    <w:abstractNumId w:val="44"/>
  </w:num>
  <w:num w:numId="27">
    <w:abstractNumId w:val="13"/>
  </w:num>
  <w:num w:numId="28">
    <w:abstractNumId w:val="45"/>
  </w:num>
  <w:num w:numId="29">
    <w:abstractNumId w:val="15"/>
  </w:num>
  <w:num w:numId="30">
    <w:abstractNumId w:val="35"/>
  </w:num>
  <w:num w:numId="31">
    <w:abstractNumId w:val="51"/>
  </w:num>
  <w:num w:numId="32">
    <w:abstractNumId w:val="56"/>
  </w:num>
  <w:num w:numId="33">
    <w:abstractNumId w:val="6"/>
  </w:num>
  <w:num w:numId="34">
    <w:abstractNumId w:val="18"/>
  </w:num>
  <w:num w:numId="35">
    <w:abstractNumId w:val="32"/>
  </w:num>
  <w:num w:numId="36">
    <w:abstractNumId w:val="25"/>
  </w:num>
  <w:num w:numId="37">
    <w:abstractNumId w:val="46"/>
  </w:num>
  <w:num w:numId="38">
    <w:abstractNumId w:val="16"/>
  </w:num>
  <w:num w:numId="39">
    <w:abstractNumId w:val="31"/>
  </w:num>
  <w:num w:numId="40">
    <w:abstractNumId w:val="50"/>
  </w:num>
  <w:num w:numId="41">
    <w:abstractNumId w:val="55"/>
  </w:num>
  <w:num w:numId="42">
    <w:abstractNumId w:val="33"/>
  </w:num>
  <w:num w:numId="43">
    <w:abstractNumId w:val="27"/>
  </w:num>
  <w:num w:numId="44">
    <w:abstractNumId w:val="39"/>
  </w:num>
  <w:num w:numId="45">
    <w:abstractNumId w:val="41"/>
  </w:num>
  <w:num w:numId="46">
    <w:abstractNumId w:val="52"/>
  </w:num>
  <w:num w:numId="47">
    <w:abstractNumId w:val="34"/>
  </w:num>
  <w:num w:numId="48">
    <w:abstractNumId w:val="54"/>
  </w:num>
  <w:num w:numId="49">
    <w:abstractNumId w:val="53"/>
  </w:num>
  <w:num w:numId="50">
    <w:abstractNumId w:val="38"/>
  </w:num>
  <w:num w:numId="51">
    <w:abstractNumId w:val="3"/>
  </w:num>
  <w:num w:numId="52">
    <w:abstractNumId w:val="2"/>
  </w:num>
  <w:num w:numId="53">
    <w:abstractNumId w:val="1"/>
  </w:num>
  <w:num w:numId="54">
    <w:abstractNumId w:val="42"/>
  </w:num>
  <w:num w:numId="55">
    <w:abstractNumId w:val="60"/>
  </w:num>
  <w:num w:numId="56">
    <w:abstractNumId w:val="19"/>
  </w:num>
  <w:num w:numId="57">
    <w:abstractNumId w:val="37"/>
  </w:num>
  <w:num w:numId="58">
    <w:abstractNumId w:val="26"/>
  </w:num>
  <w:num w:numId="59">
    <w:abstractNumId w:val="23"/>
  </w:num>
  <w:num w:numId="60">
    <w:abstractNumId w:val="11"/>
  </w:num>
  <w:num w:numId="61">
    <w:abstractNumId w:val="10"/>
  </w:num>
  <w:num w:numId="62">
    <w:abstractNumId w:val="4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0B"/>
    <w:rsid w:val="000070B1"/>
    <w:rsid w:val="00011B3E"/>
    <w:rsid w:val="00025B6B"/>
    <w:rsid w:val="00032948"/>
    <w:rsid w:val="00032FFC"/>
    <w:rsid w:val="00035015"/>
    <w:rsid w:val="000404C2"/>
    <w:rsid w:val="000420D8"/>
    <w:rsid w:val="000448A8"/>
    <w:rsid w:val="000F49C8"/>
    <w:rsid w:val="00113CA0"/>
    <w:rsid w:val="00116C34"/>
    <w:rsid w:val="00137456"/>
    <w:rsid w:val="001411B7"/>
    <w:rsid w:val="00142C9C"/>
    <w:rsid w:val="00162C42"/>
    <w:rsid w:val="0018656F"/>
    <w:rsid w:val="00186D05"/>
    <w:rsid w:val="001902A0"/>
    <w:rsid w:val="00190B2B"/>
    <w:rsid w:val="00193366"/>
    <w:rsid w:val="001A2B50"/>
    <w:rsid w:val="001D3B7C"/>
    <w:rsid w:val="001D5DFD"/>
    <w:rsid w:val="00201DBC"/>
    <w:rsid w:val="00207DD1"/>
    <w:rsid w:val="00222AEB"/>
    <w:rsid w:val="002250BF"/>
    <w:rsid w:val="0023104E"/>
    <w:rsid w:val="0023135A"/>
    <w:rsid w:val="00244044"/>
    <w:rsid w:val="00245008"/>
    <w:rsid w:val="00251085"/>
    <w:rsid w:val="00277327"/>
    <w:rsid w:val="002835CE"/>
    <w:rsid w:val="002A6AAB"/>
    <w:rsid w:val="002B2C64"/>
    <w:rsid w:val="002B4067"/>
    <w:rsid w:val="002B4786"/>
    <w:rsid w:val="002C0672"/>
    <w:rsid w:val="002D6AE7"/>
    <w:rsid w:val="002E3C44"/>
    <w:rsid w:val="002E7CE7"/>
    <w:rsid w:val="002F7535"/>
    <w:rsid w:val="002F7A7E"/>
    <w:rsid w:val="003179D0"/>
    <w:rsid w:val="00317D7F"/>
    <w:rsid w:val="0032315C"/>
    <w:rsid w:val="0032752D"/>
    <w:rsid w:val="00371BEF"/>
    <w:rsid w:val="00373DD5"/>
    <w:rsid w:val="00380C7B"/>
    <w:rsid w:val="003849F8"/>
    <w:rsid w:val="00395D68"/>
    <w:rsid w:val="003A2960"/>
    <w:rsid w:val="003A4769"/>
    <w:rsid w:val="003B4203"/>
    <w:rsid w:val="003C25A1"/>
    <w:rsid w:val="003E3DCD"/>
    <w:rsid w:val="003F23D2"/>
    <w:rsid w:val="003F4088"/>
    <w:rsid w:val="00411847"/>
    <w:rsid w:val="00412F17"/>
    <w:rsid w:val="00422E65"/>
    <w:rsid w:val="0043576D"/>
    <w:rsid w:val="00437654"/>
    <w:rsid w:val="00442BCD"/>
    <w:rsid w:val="00460028"/>
    <w:rsid w:val="00467FBC"/>
    <w:rsid w:val="00475439"/>
    <w:rsid w:val="00480288"/>
    <w:rsid w:val="00485AD5"/>
    <w:rsid w:val="00485F55"/>
    <w:rsid w:val="004924ED"/>
    <w:rsid w:val="004A104C"/>
    <w:rsid w:val="004A3893"/>
    <w:rsid w:val="004B5583"/>
    <w:rsid w:val="004B6EE8"/>
    <w:rsid w:val="004C2F5C"/>
    <w:rsid w:val="004D3035"/>
    <w:rsid w:val="004D5420"/>
    <w:rsid w:val="004E650B"/>
    <w:rsid w:val="004E6A06"/>
    <w:rsid w:val="004F17F7"/>
    <w:rsid w:val="004F5660"/>
    <w:rsid w:val="004F72F9"/>
    <w:rsid w:val="00502F4F"/>
    <w:rsid w:val="0052391D"/>
    <w:rsid w:val="00523B3D"/>
    <w:rsid w:val="00553102"/>
    <w:rsid w:val="00561417"/>
    <w:rsid w:val="00564600"/>
    <w:rsid w:val="005739FB"/>
    <w:rsid w:val="00582569"/>
    <w:rsid w:val="005A6C35"/>
    <w:rsid w:val="005B24C6"/>
    <w:rsid w:val="005C13CC"/>
    <w:rsid w:val="005C1481"/>
    <w:rsid w:val="005D57E0"/>
    <w:rsid w:val="005F189D"/>
    <w:rsid w:val="005F539F"/>
    <w:rsid w:val="005F5540"/>
    <w:rsid w:val="00621DF5"/>
    <w:rsid w:val="00632734"/>
    <w:rsid w:val="006427BF"/>
    <w:rsid w:val="00643638"/>
    <w:rsid w:val="00655287"/>
    <w:rsid w:val="006652DA"/>
    <w:rsid w:val="00666C42"/>
    <w:rsid w:val="00672CEE"/>
    <w:rsid w:val="006744B0"/>
    <w:rsid w:val="006E04FC"/>
    <w:rsid w:val="006E71A4"/>
    <w:rsid w:val="006F5BF7"/>
    <w:rsid w:val="00701945"/>
    <w:rsid w:val="00721DBE"/>
    <w:rsid w:val="00727196"/>
    <w:rsid w:val="007276C2"/>
    <w:rsid w:val="007367B0"/>
    <w:rsid w:val="007379A8"/>
    <w:rsid w:val="007457E7"/>
    <w:rsid w:val="0075170E"/>
    <w:rsid w:val="00752173"/>
    <w:rsid w:val="00767FC6"/>
    <w:rsid w:val="00771DDC"/>
    <w:rsid w:val="00772FC4"/>
    <w:rsid w:val="00782A72"/>
    <w:rsid w:val="00783071"/>
    <w:rsid w:val="007C7199"/>
    <w:rsid w:val="007C7D4A"/>
    <w:rsid w:val="007E43BC"/>
    <w:rsid w:val="008136BC"/>
    <w:rsid w:val="00844051"/>
    <w:rsid w:val="00851D90"/>
    <w:rsid w:val="00857962"/>
    <w:rsid w:val="00860F0F"/>
    <w:rsid w:val="00863D8E"/>
    <w:rsid w:val="0086553A"/>
    <w:rsid w:val="0087060C"/>
    <w:rsid w:val="00870A1B"/>
    <w:rsid w:val="0087112A"/>
    <w:rsid w:val="008B599A"/>
    <w:rsid w:val="008B64BB"/>
    <w:rsid w:val="008C68EF"/>
    <w:rsid w:val="008D3E6A"/>
    <w:rsid w:val="008D5858"/>
    <w:rsid w:val="008F5390"/>
    <w:rsid w:val="00912370"/>
    <w:rsid w:val="00921872"/>
    <w:rsid w:val="00922B53"/>
    <w:rsid w:val="00932AEE"/>
    <w:rsid w:val="009426DC"/>
    <w:rsid w:val="00947C37"/>
    <w:rsid w:val="009504E2"/>
    <w:rsid w:val="00956293"/>
    <w:rsid w:val="00964758"/>
    <w:rsid w:val="00971E1E"/>
    <w:rsid w:val="00977EA2"/>
    <w:rsid w:val="00983B71"/>
    <w:rsid w:val="00986D5A"/>
    <w:rsid w:val="00994846"/>
    <w:rsid w:val="009A2C02"/>
    <w:rsid w:val="009B30D7"/>
    <w:rsid w:val="009B54A0"/>
    <w:rsid w:val="009C19AB"/>
    <w:rsid w:val="009C22FA"/>
    <w:rsid w:val="009C293D"/>
    <w:rsid w:val="009C2D0C"/>
    <w:rsid w:val="009D215E"/>
    <w:rsid w:val="009D65D2"/>
    <w:rsid w:val="009E1230"/>
    <w:rsid w:val="009E2F87"/>
    <w:rsid w:val="009E5C01"/>
    <w:rsid w:val="00A02B80"/>
    <w:rsid w:val="00A10C41"/>
    <w:rsid w:val="00A14A4B"/>
    <w:rsid w:val="00A163D8"/>
    <w:rsid w:val="00A17AD0"/>
    <w:rsid w:val="00A21909"/>
    <w:rsid w:val="00A27A7A"/>
    <w:rsid w:val="00A31A22"/>
    <w:rsid w:val="00A41A5C"/>
    <w:rsid w:val="00A44622"/>
    <w:rsid w:val="00A46632"/>
    <w:rsid w:val="00A47499"/>
    <w:rsid w:val="00A51ECD"/>
    <w:rsid w:val="00A5256C"/>
    <w:rsid w:val="00A6234F"/>
    <w:rsid w:val="00A66184"/>
    <w:rsid w:val="00A66B42"/>
    <w:rsid w:val="00A91A87"/>
    <w:rsid w:val="00A9258E"/>
    <w:rsid w:val="00A97448"/>
    <w:rsid w:val="00AB5CAB"/>
    <w:rsid w:val="00AC2C6D"/>
    <w:rsid w:val="00AC5F56"/>
    <w:rsid w:val="00AE5700"/>
    <w:rsid w:val="00AF21CC"/>
    <w:rsid w:val="00AF615B"/>
    <w:rsid w:val="00AF7C0A"/>
    <w:rsid w:val="00B06582"/>
    <w:rsid w:val="00B07EDB"/>
    <w:rsid w:val="00B12A7A"/>
    <w:rsid w:val="00B13F15"/>
    <w:rsid w:val="00B34FDB"/>
    <w:rsid w:val="00B43C65"/>
    <w:rsid w:val="00B45FF1"/>
    <w:rsid w:val="00B534F2"/>
    <w:rsid w:val="00B6686E"/>
    <w:rsid w:val="00B66DC6"/>
    <w:rsid w:val="00B75C73"/>
    <w:rsid w:val="00BA1BAB"/>
    <w:rsid w:val="00BA2A08"/>
    <w:rsid w:val="00BD11AF"/>
    <w:rsid w:val="00BE1BEC"/>
    <w:rsid w:val="00C0360D"/>
    <w:rsid w:val="00C21C96"/>
    <w:rsid w:val="00C528B9"/>
    <w:rsid w:val="00C531DA"/>
    <w:rsid w:val="00C602BF"/>
    <w:rsid w:val="00C61F6B"/>
    <w:rsid w:val="00C66684"/>
    <w:rsid w:val="00C67B7A"/>
    <w:rsid w:val="00C70F36"/>
    <w:rsid w:val="00C75503"/>
    <w:rsid w:val="00C75842"/>
    <w:rsid w:val="00C77BB7"/>
    <w:rsid w:val="00C92711"/>
    <w:rsid w:val="00C93AB0"/>
    <w:rsid w:val="00CA59B5"/>
    <w:rsid w:val="00CB0297"/>
    <w:rsid w:val="00CB5315"/>
    <w:rsid w:val="00CB5860"/>
    <w:rsid w:val="00CC041F"/>
    <w:rsid w:val="00CC6A9B"/>
    <w:rsid w:val="00CD7575"/>
    <w:rsid w:val="00CF26F6"/>
    <w:rsid w:val="00CF7131"/>
    <w:rsid w:val="00D145F2"/>
    <w:rsid w:val="00D3428B"/>
    <w:rsid w:val="00D50131"/>
    <w:rsid w:val="00D52150"/>
    <w:rsid w:val="00D6029F"/>
    <w:rsid w:val="00D705D3"/>
    <w:rsid w:val="00D734BD"/>
    <w:rsid w:val="00D815D6"/>
    <w:rsid w:val="00D847AD"/>
    <w:rsid w:val="00D862FF"/>
    <w:rsid w:val="00D86532"/>
    <w:rsid w:val="00D879DA"/>
    <w:rsid w:val="00D905DD"/>
    <w:rsid w:val="00DB585F"/>
    <w:rsid w:val="00DC100D"/>
    <w:rsid w:val="00DC1CA6"/>
    <w:rsid w:val="00DC1EA6"/>
    <w:rsid w:val="00DD6174"/>
    <w:rsid w:val="00DE7FF5"/>
    <w:rsid w:val="00DF0E0C"/>
    <w:rsid w:val="00DF41A7"/>
    <w:rsid w:val="00E253B1"/>
    <w:rsid w:val="00E32FA2"/>
    <w:rsid w:val="00E37CF6"/>
    <w:rsid w:val="00E711D8"/>
    <w:rsid w:val="00E7179B"/>
    <w:rsid w:val="00E7550C"/>
    <w:rsid w:val="00E96B82"/>
    <w:rsid w:val="00EA7AA8"/>
    <w:rsid w:val="00EC4CEF"/>
    <w:rsid w:val="00ED0E33"/>
    <w:rsid w:val="00ED2684"/>
    <w:rsid w:val="00ED32CD"/>
    <w:rsid w:val="00EE7921"/>
    <w:rsid w:val="00F11318"/>
    <w:rsid w:val="00F12EE1"/>
    <w:rsid w:val="00F1531A"/>
    <w:rsid w:val="00F155DC"/>
    <w:rsid w:val="00F42794"/>
    <w:rsid w:val="00F442FB"/>
    <w:rsid w:val="00F51983"/>
    <w:rsid w:val="00F64C2A"/>
    <w:rsid w:val="00F70B22"/>
    <w:rsid w:val="00F70C1B"/>
    <w:rsid w:val="00F710A0"/>
    <w:rsid w:val="00F85ED1"/>
    <w:rsid w:val="00F87F67"/>
    <w:rsid w:val="00F942CE"/>
    <w:rsid w:val="00FA17DF"/>
    <w:rsid w:val="00FB02D4"/>
    <w:rsid w:val="00FB5A77"/>
    <w:rsid w:val="00FC0E03"/>
    <w:rsid w:val="00FD30B8"/>
    <w:rsid w:val="00FE1FB7"/>
    <w:rsid w:val="00FE4F51"/>
    <w:rsid w:val="00FF2A72"/>
    <w:rsid w:val="00FF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CA5D60"/>
  <w15:docId w15:val="{88B083D2-01EE-4B9C-A7EC-134ED9B62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99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371BEF"/>
    <w:p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4A389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qFormat/>
    <w:rsid w:val="004A3893"/>
    <w:pPr>
      <w:keepNext/>
      <w:numPr>
        <w:ilvl w:val="3"/>
        <w:numId w:val="13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qFormat/>
    <w:rsid w:val="00B534F2"/>
    <w:pPr>
      <w:numPr>
        <w:ilvl w:val="4"/>
        <w:numId w:val="13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qFormat/>
    <w:rsid w:val="00B534F2"/>
    <w:pPr>
      <w:numPr>
        <w:ilvl w:val="5"/>
        <w:numId w:val="13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qFormat/>
    <w:rsid w:val="00B534F2"/>
    <w:pPr>
      <w:numPr>
        <w:ilvl w:val="6"/>
        <w:numId w:val="13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qFormat/>
    <w:rsid w:val="00B534F2"/>
    <w:pPr>
      <w:numPr>
        <w:ilvl w:val="7"/>
        <w:numId w:val="13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qFormat/>
    <w:rsid w:val="00B534F2"/>
    <w:pPr>
      <w:numPr>
        <w:ilvl w:val="8"/>
        <w:numId w:val="13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uiPriority w:val="99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qFormat/>
    <w:rsid w:val="009C2D0C"/>
    <w:pPr>
      <w:numPr>
        <w:numId w:val="14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uiPriority w:val="99"/>
    <w:qFormat/>
    <w:rsid w:val="00F155DC"/>
    <w:pPr>
      <w:numPr>
        <w:numId w:val="1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uiPriority w:val="99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uiPriority w:val="99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uiPriority w:val="99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34F2"/>
    <w:rPr>
      <w:lang w:eastAsia="de-DE"/>
    </w:rPr>
  </w:style>
  <w:style w:type="character" w:customStyle="1" w:styleId="CommentTextChar">
    <w:name w:val="Comment Text Char"/>
    <w:link w:val="CommentText"/>
    <w:uiPriority w:val="99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uiPriority w:val="99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uiPriority w:val="99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uiPriority w:val="99"/>
    <w:qFormat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uiPriority w:val="99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uiPriority w:val="99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uiPriority w:val="99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uiPriority w:val="99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uiPriority w:val="99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9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uiPriority w:val="99"/>
    <w:rsid w:val="00B534F2"/>
  </w:style>
  <w:style w:type="character" w:styleId="PageNumber">
    <w:name w:val="page number"/>
    <w:uiPriority w:val="99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15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uiPriority w:val="99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uiPriority w:val="99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9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9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uiPriority w:val="99"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99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autoRedefine/>
    <w:qFormat/>
    <w:rsid w:val="00475439"/>
    <w:pPr>
      <w:numPr>
        <w:numId w:val="16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475439"/>
    <w:pPr>
      <w:numPr>
        <w:ilvl w:val="1"/>
        <w:numId w:val="16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uiPriority w:val="99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uiPriority w:val="99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2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2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uiPriority w:val="99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2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7367B0"/>
    <w:rPr>
      <w:rFonts w:eastAsia="Calibri" w:cs="Calibri"/>
      <w:b/>
      <w:caps/>
      <w:kern w:val="28"/>
      <w:sz w:val="24"/>
      <w:lang w:eastAsia="de-DE"/>
    </w:rPr>
  </w:style>
  <w:style w:type="character" w:customStyle="1" w:styleId="Heading2Char">
    <w:name w:val="Heading 2 Char"/>
    <w:basedOn w:val="DefaultParagraphFont"/>
    <w:link w:val="Heading2"/>
    <w:locked/>
    <w:rsid w:val="00502F4F"/>
    <w:rPr>
      <w:b/>
    </w:rPr>
  </w:style>
  <w:style w:type="character" w:customStyle="1" w:styleId="Heading3Char">
    <w:name w:val="Heading 3 Char"/>
    <w:basedOn w:val="DefaultParagraphFont"/>
    <w:link w:val="Heading3"/>
    <w:locked/>
    <w:rsid w:val="00502F4F"/>
    <w:rPr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locked/>
    <w:rsid w:val="00502F4F"/>
    <w:rPr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locked/>
    <w:rsid w:val="00502F4F"/>
    <w:rPr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locked/>
    <w:rsid w:val="00502F4F"/>
    <w:rPr>
      <w:i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locked/>
    <w:rsid w:val="00502F4F"/>
    <w:rPr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locked/>
    <w:rsid w:val="00502F4F"/>
    <w:rPr>
      <w:i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locked/>
    <w:rsid w:val="00502F4F"/>
    <w:rPr>
      <w:b/>
      <w:i/>
      <w:sz w:val="18"/>
      <w:szCs w:val="20"/>
      <w:lang w:val="de-DE" w:eastAsia="de-DE"/>
    </w:rPr>
  </w:style>
  <w:style w:type="paragraph" w:styleId="List">
    <w:name w:val="List"/>
    <w:basedOn w:val="Normal"/>
    <w:uiPriority w:val="99"/>
    <w:rsid w:val="00502F4F"/>
    <w:pPr>
      <w:widowControl w:val="0"/>
      <w:spacing w:before="60" w:after="60"/>
      <w:ind w:left="283" w:hanging="283"/>
    </w:pPr>
    <w:rPr>
      <w:rFonts w:cs="Times New Roman"/>
      <w:sz w:val="20"/>
      <w:szCs w:val="20"/>
      <w:lang w:val="nl-NL" w:eastAsia="en-US"/>
    </w:rPr>
  </w:style>
  <w:style w:type="paragraph" w:styleId="List3">
    <w:name w:val="List 3"/>
    <w:basedOn w:val="Normal"/>
    <w:uiPriority w:val="99"/>
    <w:rsid w:val="00502F4F"/>
    <w:pPr>
      <w:widowControl w:val="0"/>
      <w:spacing w:before="60" w:after="60"/>
      <w:ind w:left="849" w:hanging="283"/>
    </w:pPr>
    <w:rPr>
      <w:rFonts w:cs="Times New Roman"/>
      <w:sz w:val="20"/>
      <w:szCs w:val="20"/>
      <w:lang w:val="nl-NL" w:eastAsia="en-US"/>
    </w:rPr>
  </w:style>
  <w:style w:type="paragraph" w:styleId="List4">
    <w:name w:val="List 4"/>
    <w:basedOn w:val="Normal"/>
    <w:uiPriority w:val="99"/>
    <w:rsid w:val="00502F4F"/>
    <w:pPr>
      <w:widowControl w:val="0"/>
      <w:spacing w:before="60" w:after="60"/>
      <w:ind w:left="1132" w:hanging="283"/>
    </w:pPr>
    <w:rPr>
      <w:rFonts w:cs="Times New Roman"/>
      <w:sz w:val="20"/>
      <w:szCs w:val="20"/>
      <w:lang w:val="nl-NL" w:eastAsia="en-US"/>
    </w:rPr>
  </w:style>
  <w:style w:type="paragraph" w:styleId="ListContinue3">
    <w:name w:val="List Continue 3"/>
    <w:basedOn w:val="Normal"/>
    <w:uiPriority w:val="99"/>
    <w:rsid w:val="00502F4F"/>
    <w:pPr>
      <w:widowControl w:val="0"/>
      <w:spacing w:before="60" w:after="120"/>
      <w:ind w:left="849"/>
    </w:pPr>
    <w:rPr>
      <w:rFonts w:cs="Times New Roman"/>
      <w:sz w:val="20"/>
      <w:szCs w:val="20"/>
      <w:lang w:val="nl-NL" w:eastAsia="en-US"/>
    </w:rPr>
  </w:style>
  <w:style w:type="paragraph" w:styleId="List5">
    <w:name w:val="List 5"/>
    <w:basedOn w:val="Normal"/>
    <w:uiPriority w:val="99"/>
    <w:rsid w:val="00502F4F"/>
    <w:pPr>
      <w:widowControl w:val="0"/>
      <w:spacing w:before="60" w:after="60"/>
      <w:ind w:left="1415" w:hanging="283"/>
    </w:pPr>
    <w:rPr>
      <w:rFonts w:cs="Times New Roman"/>
      <w:sz w:val="20"/>
      <w:szCs w:val="20"/>
      <w:lang w:val="nl-NL" w:eastAsia="en-US"/>
    </w:rPr>
  </w:style>
  <w:style w:type="paragraph" w:styleId="ListContinue4">
    <w:name w:val="List Continue 4"/>
    <w:basedOn w:val="Normal"/>
    <w:uiPriority w:val="99"/>
    <w:rsid w:val="00502F4F"/>
    <w:pPr>
      <w:widowControl w:val="0"/>
      <w:spacing w:before="60" w:after="120"/>
      <w:ind w:left="1132"/>
    </w:pPr>
    <w:rPr>
      <w:rFonts w:cs="Times New Roman"/>
      <w:sz w:val="20"/>
      <w:szCs w:val="20"/>
      <w:lang w:val="nl-NL" w:eastAsia="en-US"/>
    </w:rPr>
  </w:style>
  <w:style w:type="paragraph" w:styleId="ListContinue5">
    <w:name w:val="List Continue 5"/>
    <w:basedOn w:val="Normal"/>
    <w:uiPriority w:val="99"/>
    <w:rsid w:val="00502F4F"/>
    <w:pPr>
      <w:widowControl w:val="0"/>
      <w:spacing w:before="60" w:after="120"/>
      <w:ind w:left="1415"/>
    </w:pPr>
    <w:rPr>
      <w:rFonts w:cs="Times New Roman"/>
      <w:sz w:val="20"/>
      <w:szCs w:val="20"/>
      <w:lang w:val="nl-NL" w:eastAsia="en-US"/>
    </w:rPr>
  </w:style>
  <w:style w:type="character" w:customStyle="1" w:styleId="a">
    <w:name w:val="_"/>
    <w:uiPriority w:val="99"/>
    <w:rsid w:val="00502F4F"/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"/>
    <w:uiPriority w:val="99"/>
    <w:rsid w:val="00502F4F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60" w:after="120"/>
      <w:jc w:val="both"/>
    </w:pPr>
    <w:rPr>
      <w:rFonts w:ascii="Times New Roman" w:hAnsi="Times New Roman" w:cs="Times New Roman"/>
      <w:sz w:val="16"/>
      <w:szCs w:val="20"/>
      <w:lang w:eastAsia="fi-FI"/>
    </w:rPr>
  </w:style>
  <w:style w:type="character" w:customStyle="1" w:styleId="BodyText3Char">
    <w:name w:val="Body Text 3 Char"/>
    <w:basedOn w:val="DefaultParagraphFont"/>
    <w:link w:val="BodyText3"/>
    <w:uiPriority w:val="99"/>
    <w:rsid w:val="00502F4F"/>
    <w:rPr>
      <w:rFonts w:ascii="Times New Roman" w:hAnsi="Times New Roman" w:cs="Times New Roman"/>
      <w:sz w:val="16"/>
      <w:szCs w:val="20"/>
      <w:lang w:eastAsia="fi-FI"/>
    </w:rPr>
  </w:style>
  <w:style w:type="character" w:styleId="Strong">
    <w:name w:val="Strong"/>
    <w:basedOn w:val="DefaultParagraphFont"/>
    <w:uiPriority w:val="99"/>
    <w:qFormat/>
    <w:rsid w:val="00502F4F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502F4F"/>
    <w:pPr>
      <w:spacing w:before="240" w:after="60"/>
      <w:jc w:val="center"/>
    </w:pPr>
    <w:rPr>
      <w:rFonts w:ascii="Times New Roman" w:hAnsi="Times New Roman" w:cs="Times New Roman"/>
      <w:sz w:val="28"/>
      <w:szCs w:val="20"/>
      <w:lang w:eastAsia="fi-FI"/>
    </w:rPr>
  </w:style>
  <w:style w:type="paragraph" w:customStyle="1" w:styleId="Council1">
    <w:name w:val="Council1"/>
    <w:basedOn w:val="Normal"/>
    <w:uiPriority w:val="99"/>
    <w:rsid w:val="00502F4F"/>
    <w:pPr>
      <w:tabs>
        <w:tab w:val="left" w:pos="4920"/>
      </w:tabs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Council2">
    <w:name w:val="Council2"/>
    <w:basedOn w:val="Normal"/>
    <w:uiPriority w:val="99"/>
    <w:rsid w:val="00502F4F"/>
    <w:pPr>
      <w:tabs>
        <w:tab w:val="left" w:pos="4920"/>
      </w:tabs>
      <w:overflowPunct w:val="0"/>
      <w:autoSpaceDE w:val="0"/>
      <w:autoSpaceDN w:val="0"/>
      <w:adjustRightInd w:val="0"/>
      <w:spacing w:before="360" w:after="60"/>
      <w:jc w:val="center"/>
      <w:textAlignment w:val="baseline"/>
    </w:pPr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customStyle="1" w:styleId="Council3">
    <w:name w:val="Council3"/>
    <w:basedOn w:val="Normal"/>
    <w:uiPriority w:val="99"/>
    <w:rsid w:val="00502F4F"/>
    <w:pPr>
      <w:tabs>
        <w:tab w:val="left" w:pos="4920"/>
      </w:tabs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502F4F"/>
    <w:pPr>
      <w:spacing w:before="60" w:after="60"/>
      <w:ind w:left="708"/>
    </w:pPr>
    <w:rPr>
      <w:rFonts w:cs="Calibri"/>
    </w:rPr>
  </w:style>
  <w:style w:type="paragraph" w:styleId="Revision">
    <w:name w:val="Revision"/>
    <w:hidden/>
    <w:uiPriority w:val="99"/>
    <w:semiHidden/>
    <w:rsid w:val="00502F4F"/>
    <w:rPr>
      <w:rFonts w:ascii="Times New Roman" w:hAnsi="Times New Roman" w:cs="Times New Roman"/>
      <w:sz w:val="20"/>
      <w:szCs w:val="20"/>
      <w:lang w:eastAsia="fi-FI"/>
    </w:rPr>
  </w:style>
  <w:style w:type="character" w:customStyle="1" w:styleId="st">
    <w:name w:val="st"/>
    <w:rsid w:val="00502F4F"/>
  </w:style>
  <w:style w:type="character" w:customStyle="1" w:styleId="searchalttitle">
    <w:name w:val="searchalttitle"/>
    <w:uiPriority w:val="99"/>
    <w:rsid w:val="00502F4F"/>
  </w:style>
  <w:style w:type="character" w:customStyle="1" w:styleId="searchmatch">
    <w:name w:val="searchmatch"/>
    <w:uiPriority w:val="99"/>
    <w:rsid w:val="00502F4F"/>
  </w:style>
  <w:style w:type="character" w:customStyle="1" w:styleId="apple-converted-space">
    <w:name w:val="apple-converted-space"/>
    <w:basedOn w:val="DefaultParagraphFont"/>
    <w:uiPriority w:val="99"/>
    <w:rsid w:val="00502F4F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502F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de.wikipedia.org/wiki/National_Marine_Electronics_Association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10" Type="http://schemas.openxmlformats.org/officeDocument/2006/relationships/hyperlink" Target="mailto:contact@iala-aism.org" TargetMode="External"/><Relationship Id="rId19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footer" Target="footer1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8D83F-F46D-49FC-8F45-62AD9931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2892</Words>
  <Characters>16489</Characters>
  <Application>Microsoft Office Word</Application>
  <DocSecurity>0</DocSecurity>
  <Lines>137</Lines>
  <Paragraphs>38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Guidelline Template</vt:lpstr>
      <vt:lpstr>Guidelline Template</vt:lpstr>
    </vt:vector>
  </TitlesOfParts>
  <Company>DLR</Company>
  <LinksUpToDate>false</LinksUpToDate>
  <CharactersWithSpaces>19343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mhoppe</dc:creator>
  <cp:lastModifiedBy>Seamus Doyle</cp:lastModifiedBy>
  <cp:revision>9</cp:revision>
  <cp:lastPrinted>2008-12-16T07:01:00Z</cp:lastPrinted>
  <dcterms:created xsi:type="dcterms:W3CDTF">2015-10-29T09:46:00Z</dcterms:created>
  <dcterms:modified xsi:type="dcterms:W3CDTF">2016-02-24T03:46:00Z</dcterms:modified>
</cp:coreProperties>
</file>